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CC" w:rsidRPr="00336ACC" w:rsidRDefault="00336ACC" w:rsidP="00336ACC">
      <w:pPr>
        <w:spacing w:after="120"/>
        <w:ind w:right="-7" w:firstLine="567"/>
        <w:jc w:val="right"/>
        <w:rPr>
          <w:rFonts w:ascii="GHEA Grapalat" w:hAnsi="GHEA Grapalat" w:cs="Sylfaen"/>
          <w:i/>
          <w:sz w:val="20"/>
          <w:szCs w:val="20"/>
          <w:lang w:val="af-ZA" w:eastAsia="en-US" w:bidi="ar-SA"/>
        </w:rPr>
      </w:pPr>
      <w:r w:rsidRPr="00336ACC">
        <w:rPr>
          <w:rFonts w:ascii="GHEA Grapalat" w:hAnsi="GHEA Grapalat" w:cs="Sylfaen"/>
          <w:i/>
          <w:sz w:val="20"/>
          <w:szCs w:val="20"/>
          <w:lang w:val="af-ZA" w:eastAsia="en-US" w:bidi="ar-SA"/>
        </w:rPr>
        <w:t xml:space="preserve">Приложение № </w:t>
      </w:r>
      <w:r w:rsidRPr="00336ACC">
        <w:rPr>
          <w:rFonts w:ascii="GHEA Grapalat" w:hAnsi="GHEA Grapalat" w:cs="Sylfaen"/>
          <w:i/>
          <w:sz w:val="20"/>
          <w:szCs w:val="20"/>
          <w:lang w:eastAsia="en-US" w:bidi="ar-SA"/>
        </w:rPr>
        <w:t>7</w:t>
      </w:r>
      <w:r w:rsidRPr="00336ACC">
        <w:rPr>
          <w:rFonts w:ascii="GHEA Grapalat" w:hAnsi="GHEA Grapalat" w:cs="Sylfaen"/>
          <w:i/>
          <w:sz w:val="20"/>
          <w:szCs w:val="20"/>
          <w:lang w:val="af-ZA" w:eastAsia="en-US" w:bidi="ar-SA"/>
        </w:rPr>
        <w:t xml:space="preserve">                                                                                                                                                           Министр финансов Республики Армения                                                                                                                                           № </w:t>
      </w:r>
      <w:r w:rsidRPr="00336ACC">
        <w:rPr>
          <w:rFonts w:ascii="GHEA Grapalat" w:hAnsi="GHEA Grapalat" w:cs="Sylfaen"/>
          <w:i/>
          <w:sz w:val="20"/>
          <w:szCs w:val="20"/>
          <w:lang w:eastAsia="en-US" w:bidi="ar-SA"/>
        </w:rPr>
        <w:t>597</w:t>
      </w:r>
      <w:r w:rsidRPr="00336ACC">
        <w:rPr>
          <w:rFonts w:ascii="GHEA Grapalat" w:hAnsi="GHEA Grapalat" w:cs="Sylfaen"/>
          <w:i/>
          <w:sz w:val="20"/>
          <w:szCs w:val="20"/>
          <w:lang w:val="af-ZA" w:eastAsia="en-US" w:bidi="ar-SA"/>
        </w:rPr>
        <w:t xml:space="preserve">-А от </w:t>
      </w:r>
      <w:r w:rsidRPr="00336ACC">
        <w:rPr>
          <w:rFonts w:ascii="GHEA Grapalat" w:hAnsi="GHEA Grapalat" w:cs="Sylfaen"/>
          <w:i/>
          <w:sz w:val="20"/>
          <w:szCs w:val="20"/>
          <w:lang w:eastAsia="en-US" w:bidi="ar-SA"/>
        </w:rPr>
        <w:t xml:space="preserve">04 ноября </w:t>
      </w:r>
      <w:r w:rsidRPr="00336ACC">
        <w:rPr>
          <w:rFonts w:ascii="GHEA Grapalat" w:hAnsi="GHEA Grapalat" w:cs="Sylfaen"/>
          <w:i/>
          <w:sz w:val="20"/>
          <w:szCs w:val="20"/>
          <w:lang w:val="af-ZA" w:eastAsia="en-US" w:bidi="ar-SA"/>
        </w:rPr>
        <w:t xml:space="preserve"> 201</w:t>
      </w:r>
      <w:r w:rsidRPr="00336ACC">
        <w:rPr>
          <w:rFonts w:ascii="GHEA Grapalat" w:hAnsi="GHEA Grapalat" w:cs="Sylfaen"/>
          <w:i/>
          <w:sz w:val="20"/>
          <w:szCs w:val="20"/>
          <w:lang w:eastAsia="en-US" w:bidi="ar-SA"/>
        </w:rPr>
        <w:t>9</w:t>
      </w:r>
      <w:r w:rsidRPr="00336ACC">
        <w:rPr>
          <w:rFonts w:ascii="GHEA Grapalat" w:hAnsi="GHEA Grapalat" w:cs="Sylfaen"/>
          <w:i/>
          <w:sz w:val="20"/>
          <w:szCs w:val="20"/>
          <w:lang w:val="af-ZA" w:eastAsia="en-US" w:bidi="ar-SA"/>
        </w:rPr>
        <w:t xml:space="preserve"> года                                                                                                                                                                                      </w:t>
      </w:r>
    </w:p>
    <w:p w:rsidR="00336ACC" w:rsidRPr="00336ACC" w:rsidRDefault="00336ACC" w:rsidP="00336ACC">
      <w:pPr>
        <w:spacing w:after="160"/>
        <w:ind w:firstLine="720"/>
        <w:jc w:val="center"/>
        <w:rPr>
          <w:rFonts w:ascii="GHEA Grapalat" w:hAnsi="GHEA Grapalat"/>
          <w:sz w:val="20"/>
          <w:szCs w:val="20"/>
          <w:lang w:val="af-ZA" w:eastAsia="en-US" w:bidi="ar-SA"/>
        </w:rPr>
      </w:pPr>
    </w:p>
    <w:p w:rsidR="00336ACC" w:rsidRPr="00336ACC" w:rsidRDefault="00336ACC" w:rsidP="00336ACC">
      <w:pPr>
        <w:ind w:firstLine="720"/>
        <w:jc w:val="center"/>
        <w:rPr>
          <w:rFonts w:ascii="GHEA Grapalat" w:hAnsi="GHEA Grapalat"/>
          <w:i/>
          <w:sz w:val="20"/>
          <w:szCs w:val="20"/>
          <w:lang w:eastAsia="en-US" w:bidi="ar-SA"/>
        </w:rPr>
      </w:pPr>
      <w:r w:rsidRPr="00336ACC">
        <w:rPr>
          <w:rFonts w:ascii="GHEA Grapalat" w:hAnsi="GHEA Grapalat"/>
          <w:i/>
          <w:sz w:val="20"/>
          <w:szCs w:val="20"/>
          <w:lang w:eastAsia="en-US" w:bidi="ar-SA"/>
        </w:rPr>
        <w:t>ОБЪЯВЛЕНИЕ О ЗАПРОСЕ КОТИРОВОК</w:t>
      </w:r>
    </w:p>
    <w:p w:rsidR="00336ACC" w:rsidRPr="00336ACC" w:rsidRDefault="00336ACC" w:rsidP="00336ACC">
      <w:pPr>
        <w:ind w:left="142" w:right="139"/>
        <w:jc w:val="center"/>
        <w:rPr>
          <w:rFonts w:ascii="GHEA Grapalat" w:hAnsi="GHEA Grapalat"/>
          <w:i/>
          <w:sz w:val="20"/>
          <w:szCs w:val="20"/>
          <w:lang w:eastAsia="en-US" w:bidi="ar-SA"/>
        </w:rPr>
      </w:pPr>
      <w:r w:rsidRPr="00336ACC">
        <w:rPr>
          <w:rFonts w:ascii="GHEA Grapalat" w:hAnsi="GHEA Grapalat"/>
          <w:i/>
          <w:sz w:val="20"/>
          <w:szCs w:val="20"/>
          <w:lang w:eastAsia="en-US" w:bidi="ar-SA"/>
        </w:rPr>
        <w:t xml:space="preserve">Настоящий текст объявления утвержден решением </w:t>
      </w:r>
      <w:r w:rsidRPr="00336ACC">
        <w:rPr>
          <w:rFonts w:ascii="GHEA Grapalat" w:hAnsi="GHEA Grapalat"/>
          <w:i/>
          <w:sz w:val="20"/>
          <w:szCs w:val="20"/>
          <w:lang w:val="en-US" w:eastAsia="en-US" w:bidi="ar-SA"/>
        </w:rPr>
        <w:t>N</w:t>
      </w:r>
      <w:r w:rsidRPr="00336ACC">
        <w:rPr>
          <w:rFonts w:ascii="GHEA Grapalat" w:hAnsi="GHEA Grapalat"/>
          <w:i/>
          <w:sz w:val="20"/>
          <w:szCs w:val="20"/>
          <w:lang w:eastAsia="en-US" w:bidi="ar-SA"/>
        </w:rPr>
        <w:t xml:space="preserve"> 1 Комиссии </w:t>
      </w:r>
    </w:p>
    <w:p w:rsidR="00336ACC" w:rsidRPr="00336ACC" w:rsidRDefault="00336ACC" w:rsidP="00336ACC">
      <w:pPr>
        <w:ind w:left="142" w:right="139"/>
        <w:jc w:val="center"/>
        <w:rPr>
          <w:rFonts w:ascii="GHEA Grapalat" w:hAnsi="GHEA Grapalat"/>
          <w:i/>
          <w:sz w:val="20"/>
          <w:szCs w:val="20"/>
          <w:lang w:eastAsia="en-US" w:bidi="ar-SA"/>
        </w:rPr>
      </w:pPr>
      <w:proofErr w:type="gramStart"/>
      <w:r w:rsidRPr="00336ACC">
        <w:rPr>
          <w:rFonts w:ascii="GHEA Grapalat" w:hAnsi="GHEA Grapalat"/>
          <w:i/>
          <w:sz w:val="20"/>
          <w:szCs w:val="20"/>
          <w:lang w:eastAsia="en-US" w:bidi="ar-SA"/>
        </w:rPr>
        <w:t>по</w:t>
      </w:r>
      <w:proofErr w:type="gramEnd"/>
      <w:r w:rsidRPr="00336ACC">
        <w:rPr>
          <w:rFonts w:ascii="GHEA Grapalat" w:hAnsi="GHEA Grapalat"/>
          <w:i/>
          <w:sz w:val="20"/>
          <w:szCs w:val="20"/>
          <w:lang w:eastAsia="en-US" w:bidi="ar-SA"/>
        </w:rPr>
        <w:t xml:space="preserve"> запросе котировок от 10 января 2020 года </w:t>
      </w:r>
    </w:p>
    <w:p w:rsidR="00336ACC" w:rsidRPr="001C56F7" w:rsidRDefault="00336ACC" w:rsidP="00336ACC">
      <w:pPr>
        <w:pStyle w:val="a3"/>
        <w:spacing w:after="160" w:line="240" w:lineRule="auto"/>
        <w:rPr>
          <w:rFonts w:ascii="GHEA Grapalat" w:hAnsi="GHEA Grapalat"/>
          <w:b/>
          <w:i w:val="0"/>
          <w:lang w:eastAsia="en-US" w:bidi="ar-SA"/>
        </w:rPr>
      </w:pPr>
      <w:r>
        <w:rPr>
          <w:rFonts w:ascii="GHEA Grapalat" w:hAnsi="GHEA Grapalat"/>
          <w:lang w:eastAsia="en-US" w:bidi="ar-SA"/>
        </w:rPr>
        <w:t xml:space="preserve">                                      </w:t>
      </w:r>
      <w:r w:rsidRPr="00336ACC">
        <w:rPr>
          <w:rFonts w:ascii="GHEA Grapalat" w:hAnsi="GHEA Grapalat"/>
          <w:lang w:eastAsia="en-US" w:bidi="ar-SA"/>
        </w:rPr>
        <w:t xml:space="preserve">Код запроса котировок  </w:t>
      </w:r>
      <w:r w:rsidRPr="001C56F7">
        <w:rPr>
          <w:rFonts w:ascii="GHEA Grapalat" w:hAnsi="GHEA Grapalat"/>
          <w:b/>
          <w:i w:val="0"/>
          <w:lang w:eastAsia="en-US" w:bidi="ar-SA"/>
        </w:rPr>
        <w:t>А</w:t>
      </w:r>
      <w:r w:rsidRPr="001C56F7">
        <w:rPr>
          <w:rFonts w:ascii="GHEA Grapalat" w:hAnsi="GHEA Grapalat"/>
          <w:b/>
          <w:i w:val="0"/>
          <w:lang w:val="en-US" w:eastAsia="en-US" w:bidi="ar-SA"/>
        </w:rPr>
        <w:t>M</w:t>
      </w:r>
      <w:r>
        <w:rPr>
          <w:rFonts w:ascii="GHEA Grapalat" w:hAnsi="GHEA Grapalat"/>
          <w:b/>
          <w:i w:val="0"/>
          <w:lang w:eastAsia="en-US" w:bidi="ar-SA"/>
        </w:rPr>
        <w:t>L</w:t>
      </w:r>
      <w:r w:rsidRPr="001C56F7">
        <w:rPr>
          <w:rFonts w:ascii="GHEA Grapalat" w:hAnsi="GHEA Grapalat"/>
          <w:b/>
          <w:i w:val="0"/>
          <w:lang w:val="en-US" w:eastAsia="en-US" w:bidi="ar-SA"/>
        </w:rPr>
        <w:t>HMD</w:t>
      </w:r>
      <w:r w:rsidRPr="001C56F7">
        <w:rPr>
          <w:rFonts w:ascii="GHEA Grapalat" w:hAnsi="GHEA Grapalat"/>
          <w:b/>
          <w:i w:val="0"/>
          <w:lang w:eastAsia="en-US" w:bidi="ar-SA"/>
        </w:rPr>
        <w:t>-</w:t>
      </w:r>
      <w:r w:rsidRPr="001C56F7">
        <w:rPr>
          <w:rFonts w:ascii="GHEA Grapalat" w:hAnsi="GHEA Grapalat"/>
          <w:b/>
          <w:i w:val="0"/>
          <w:lang w:val="en-AU" w:eastAsia="en-US" w:bidi="ar-SA"/>
        </w:rPr>
        <w:t>GHAPDZB</w:t>
      </w:r>
      <w:r w:rsidRPr="001C56F7">
        <w:rPr>
          <w:rFonts w:ascii="GHEA Grapalat" w:hAnsi="GHEA Grapalat"/>
          <w:b/>
          <w:i w:val="0"/>
          <w:lang w:eastAsia="en-US" w:bidi="ar-SA"/>
        </w:rPr>
        <w:t>-</w:t>
      </w:r>
      <w:r>
        <w:rPr>
          <w:rFonts w:ascii="GHEA Grapalat" w:hAnsi="GHEA Grapalat"/>
          <w:b/>
          <w:i w:val="0"/>
          <w:lang w:eastAsia="en-US" w:bidi="ar-SA"/>
        </w:rPr>
        <w:t>20/</w:t>
      </w:r>
      <w:r w:rsidRPr="001C56F7">
        <w:rPr>
          <w:rFonts w:ascii="GHEA Grapalat" w:hAnsi="GHEA Grapalat"/>
          <w:b/>
          <w:i w:val="0"/>
          <w:lang w:eastAsia="en-US" w:bidi="ar-SA"/>
        </w:rPr>
        <w:t>0</w:t>
      </w:r>
      <w:r>
        <w:rPr>
          <w:rFonts w:ascii="GHEA Grapalat" w:hAnsi="GHEA Grapalat"/>
          <w:b/>
          <w:i w:val="0"/>
          <w:lang w:eastAsia="en-US" w:bidi="ar-SA"/>
        </w:rPr>
        <w:t>1</w:t>
      </w:r>
    </w:p>
    <w:p w:rsidR="00336ACC" w:rsidRPr="00336ACC" w:rsidRDefault="00336ACC" w:rsidP="00336ACC">
      <w:pPr>
        <w:spacing w:after="160"/>
        <w:ind w:firstLine="720"/>
        <w:jc w:val="center"/>
        <w:rPr>
          <w:rFonts w:ascii="GHEA Grapalat" w:hAnsi="GHEA Grapalat"/>
          <w:sz w:val="20"/>
          <w:szCs w:val="20"/>
          <w:u w:val="single"/>
          <w:lang w:eastAsia="en-US" w:bidi="ar-SA"/>
        </w:rPr>
      </w:pPr>
    </w:p>
    <w:p w:rsidR="00336ACC" w:rsidRPr="00336ACC" w:rsidRDefault="00336ACC" w:rsidP="00336ACC">
      <w:pPr>
        <w:spacing w:after="160"/>
        <w:rPr>
          <w:rFonts w:ascii="GHEA Grapalat" w:hAnsi="GHEA Grapalat"/>
          <w:sz w:val="20"/>
          <w:szCs w:val="20"/>
          <w:u w:val="single"/>
          <w:lang w:eastAsia="en-US" w:bidi="ar-SA"/>
        </w:rPr>
      </w:pPr>
    </w:p>
    <w:p w:rsidR="00336ACC" w:rsidRPr="00336ACC" w:rsidRDefault="00D3046F" w:rsidP="00D3046F">
      <w:pPr>
        <w:spacing w:after="160"/>
        <w:jc w:val="both"/>
        <w:rPr>
          <w:rFonts w:ascii="GHEA Grapalat" w:hAnsi="GHEA Grapalat"/>
          <w:i/>
          <w:sz w:val="20"/>
          <w:szCs w:val="20"/>
        </w:rPr>
      </w:pPr>
      <w:r w:rsidRPr="00D3046F">
        <w:rPr>
          <w:rFonts w:ascii="GHEA Grapalat" w:hAnsi="GHEA Grapalat"/>
          <w:i/>
          <w:sz w:val="20"/>
          <w:szCs w:val="20"/>
        </w:rPr>
        <w:t xml:space="preserve">       </w:t>
      </w:r>
      <w:r w:rsidR="00336ACC" w:rsidRPr="00336ACC">
        <w:rPr>
          <w:rFonts w:ascii="GHEA Grapalat" w:hAnsi="GHEA Grapalat"/>
          <w:i/>
          <w:sz w:val="20"/>
          <w:szCs w:val="20"/>
        </w:rPr>
        <w:t xml:space="preserve">  Заказчик </w:t>
      </w:r>
      <w:r w:rsidR="00336ACC" w:rsidRPr="00336ACC">
        <w:rPr>
          <w:rFonts w:ascii="GHEA Grapalat" w:hAnsi="GHEA Grapalat"/>
          <w:i/>
          <w:sz w:val="20"/>
          <w:szCs w:val="20"/>
          <w:lang w:eastAsia="en-US" w:bidi="ar-SA"/>
        </w:rPr>
        <w:t xml:space="preserve">Араратский область РА, </w:t>
      </w:r>
      <w:proofErr w:type="spellStart"/>
      <w:r w:rsidR="00336ACC" w:rsidRPr="00336ACC">
        <w:rPr>
          <w:rFonts w:ascii="GHEA Grapalat" w:hAnsi="GHEA Grapalat"/>
          <w:i/>
          <w:sz w:val="20"/>
          <w:szCs w:val="20"/>
          <w:lang w:eastAsia="en-US" w:bidi="ar-SA"/>
        </w:rPr>
        <w:t>о</w:t>
      </w:r>
      <w:proofErr w:type="gramStart"/>
      <w:r w:rsidR="00336ACC" w:rsidRPr="00336ACC">
        <w:rPr>
          <w:rFonts w:ascii="GHEA Grapalat" w:hAnsi="GHEA Grapalat"/>
          <w:i/>
          <w:sz w:val="20"/>
          <w:szCs w:val="20"/>
          <w:lang w:eastAsia="en-US" w:bidi="ar-SA"/>
        </w:rPr>
        <w:t>.Л</w:t>
      </w:r>
      <w:proofErr w:type="gramEnd"/>
      <w:r w:rsidR="00336ACC" w:rsidRPr="00336ACC">
        <w:rPr>
          <w:rFonts w:ascii="GHEA Grapalat" w:hAnsi="GHEA Grapalat"/>
          <w:i/>
          <w:sz w:val="20"/>
          <w:szCs w:val="20"/>
          <w:lang w:eastAsia="en-US" w:bidi="ar-SA"/>
        </w:rPr>
        <w:t>анжазат</w:t>
      </w:r>
      <w:proofErr w:type="spellEnd"/>
      <w:r w:rsidR="00336ACC" w:rsidRPr="00336ACC">
        <w:rPr>
          <w:rFonts w:ascii="GHEA Grapalat" w:hAnsi="GHEA Grapalat"/>
          <w:i/>
          <w:sz w:val="20"/>
          <w:szCs w:val="20"/>
          <w:lang w:eastAsia="en-US" w:bidi="ar-SA"/>
        </w:rPr>
        <w:t xml:space="preserve"> </w:t>
      </w:r>
      <w:proofErr w:type="spellStart"/>
      <w:r w:rsidR="00336ACC" w:rsidRPr="00336ACC">
        <w:rPr>
          <w:rFonts w:ascii="GHEA Grapalat" w:hAnsi="GHEA Grapalat"/>
          <w:i/>
          <w:sz w:val="20"/>
          <w:szCs w:val="20"/>
          <w:lang w:eastAsia="en-US" w:bidi="ar-SA"/>
        </w:rPr>
        <w:t>средная</w:t>
      </w:r>
      <w:proofErr w:type="spellEnd"/>
      <w:r w:rsidR="00336ACC" w:rsidRPr="00336ACC">
        <w:rPr>
          <w:rFonts w:ascii="GHEA Grapalat" w:hAnsi="GHEA Grapalat"/>
          <w:i/>
          <w:sz w:val="20"/>
          <w:szCs w:val="20"/>
          <w:lang w:eastAsia="en-US" w:bidi="ar-SA"/>
        </w:rPr>
        <w:t xml:space="preserve"> школа » ГНКО</w:t>
      </w:r>
      <w:r w:rsidR="00336ACC" w:rsidRPr="00336ACC">
        <w:rPr>
          <w:rFonts w:ascii="GHEA Grapalat" w:hAnsi="GHEA Grapalat"/>
          <w:sz w:val="20"/>
          <w:szCs w:val="20"/>
          <w:lang w:eastAsia="en-US" w:bidi="ar-SA"/>
        </w:rPr>
        <w:t xml:space="preserve"> </w:t>
      </w:r>
      <w:r w:rsidR="00336ACC" w:rsidRPr="00336ACC">
        <w:rPr>
          <w:rFonts w:ascii="GHEA Grapalat" w:hAnsi="GHEA Grapalat"/>
          <w:i/>
          <w:sz w:val="20"/>
          <w:szCs w:val="20"/>
        </w:rPr>
        <w:t>находящийся по адресу:</w:t>
      </w:r>
      <w:r w:rsidR="00336ACC" w:rsidRPr="00336ACC">
        <w:rPr>
          <w:rFonts w:ascii="GHEA Grapalat" w:hAnsi="GHEA Grapalat"/>
          <w:i/>
          <w:sz w:val="20"/>
          <w:szCs w:val="20"/>
          <w:lang w:eastAsia="en-US" w:bidi="ar-SA"/>
        </w:rPr>
        <w:t xml:space="preserve"> Араратском  </w:t>
      </w:r>
      <w:proofErr w:type="spellStart"/>
      <w:r w:rsidR="00336ACC" w:rsidRPr="00336ACC">
        <w:rPr>
          <w:rFonts w:ascii="GHEA Grapalat" w:hAnsi="GHEA Grapalat"/>
          <w:i/>
          <w:sz w:val="20"/>
          <w:szCs w:val="20"/>
          <w:lang w:eastAsia="en-US" w:bidi="ar-SA"/>
        </w:rPr>
        <w:t>областе</w:t>
      </w:r>
      <w:proofErr w:type="spellEnd"/>
      <w:r w:rsidR="00336ACC" w:rsidRPr="00336ACC">
        <w:rPr>
          <w:rFonts w:ascii="GHEA Grapalat" w:hAnsi="GHEA Grapalat"/>
          <w:i/>
          <w:sz w:val="20"/>
          <w:szCs w:val="20"/>
          <w:lang w:eastAsia="en-US" w:bidi="ar-SA"/>
        </w:rPr>
        <w:t xml:space="preserve"> РА, о. </w:t>
      </w:r>
      <w:proofErr w:type="spellStart"/>
      <w:r w:rsidR="00336ACC" w:rsidRPr="00336ACC">
        <w:rPr>
          <w:rFonts w:ascii="GHEA Grapalat" w:hAnsi="GHEA Grapalat"/>
          <w:i/>
          <w:sz w:val="20"/>
          <w:szCs w:val="20"/>
          <w:lang w:eastAsia="en-US" w:bidi="ar-SA"/>
        </w:rPr>
        <w:t>Ланжазат</w:t>
      </w:r>
      <w:proofErr w:type="spellEnd"/>
      <w:r w:rsidR="00336ACC" w:rsidRPr="00336ACC">
        <w:rPr>
          <w:rFonts w:ascii="GHEA Grapalat" w:hAnsi="GHEA Grapalat"/>
          <w:i/>
          <w:sz w:val="20"/>
          <w:szCs w:val="20"/>
          <w:lang w:eastAsia="en-US" w:bidi="ar-SA"/>
        </w:rPr>
        <w:t xml:space="preserve">    улица </w:t>
      </w:r>
      <w:proofErr w:type="spellStart"/>
      <w:r w:rsidR="00336ACC" w:rsidRPr="00336ACC">
        <w:rPr>
          <w:rFonts w:ascii="GHEA Grapalat" w:hAnsi="GHEA Grapalat"/>
          <w:i/>
          <w:sz w:val="20"/>
          <w:szCs w:val="20"/>
          <w:lang w:eastAsia="en-US" w:bidi="ar-SA"/>
        </w:rPr>
        <w:t>Маштоци</w:t>
      </w:r>
      <w:proofErr w:type="spellEnd"/>
      <w:r w:rsidR="00336ACC" w:rsidRPr="00336ACC">
        <w:rPr>
          <w:rFonts w:ascii="GHEA Grapalat" w:hAnsi="GHEA Grapalat"/>
          <w:i/>
          <w:sz w:val="20"/>
          <w:szCs w:val="20"/>
          <w:lang w:eastAsia="en-US" w:bidi="ar-SA"/>
        </w:rPr>
        <w:t xml:space="preserve"> 10/1  </w:t>
      </w:r>
      <w:r w:rsidR="00336ACC" w:rsidRPr="00336ACC">
        <w:rPr>
          <w:rFonts w:ascii="GHEA Grapalat" w:hAnsi="GHEA Grapalat"/>
          <w:i/>
          <w:sz w:val="20"/>
          <w:szCs w:val="20"/>
        </w:rPr>
        <w:t xml:space="preserve">объявляет запросе </w:t>
      </w:r>
      <w:proofErr w:type="spellStart"/>
      <w:r w:rsidR="00336ACC" w:rsidRPr="00336ACC">
        <w:rPr>
          <w:rFonts w:ascii="GHEA Grapalat" w:hAnsi="GHEA Grapalat"/>
          <w:i/>
          <w:sz w:val="20"/>
          <w:szCs w:val="20"/>
        </w:rPr>
        <w:t>катировок</w:t>
      </w:r>
      <w:proofErr w:type="spellEnd"/>
      <w:r w:rsidR="00336ACC" w:rsidRPr="00336ACC">
        <w:rPr>
          <w:rFonts w:ascii="GHEA Grapalat" w:hAnsi="GHEA Grapalat"/>
          <w:i/>
          <w:sz w:val="20"/>
          <w:szCs w:val="20"/>
        </w:rPr>
        <w:t xml:space="preserve"> конкурс, который проводится одним этапом.</w:t>
      </w:r>
    </w:p>
    <w:p w:rsidR="00336ACC" w:rsidRPr="00336ACC" w:rsidRDefault="00336ACC" w:rsidP="00336ACC">
      <w:pPr>
        <w:widowControl w:val="0"/>
        <w:ind w:firstLine="567"/>
        <w:jc w:val="both"/>
        <w:rPr>
          <w:rFonts w:ascii="GHEA Grapalat" w:hAnsi="GHEA Grapalat"/>
          <w:i/>
          <w:spacing w:val="6"/>
          <w:sz w:val="20"/>
          <w:szCs w:val="20"/>
        </w:rPr>
      </w:pPr>
      <w:r w:rsidRPr="00336ACC">
        <w:rPr>
          <w:rFonts w:ascii="GHEA Grapalat" w:hAnsi="GHEA Grapalat"/>
          <w:i/>
          <w:sz w:val="20"/>
          <w:szCs w:val="20"/>
        </w:rPr>
        <w:t>Участнику, отобранному по итогам настоящей процедуры, в</w:t>
      </w:r>
      <w:r w:rsidRPr="00336ACC">
        <w:rPr>
          <w:rFonts w:ascii="Courier New" w:hAnsi="Courier New" w:cs="Courier New"/>
          <w:i/>
          <w:sz w:val="20"/>
          <w:szCs w:val="20"/>
          <w:lang w:val="en-US"/>
        </w:rPr>
        <w:t> </w:t>
      </w:r>
      <w:r w:rsidRPr="00336ACC">
        <w:rPr>
          <w:rFonts w:ascii="GHEA Grapalat" w:hAnsi="GHEA Grapalat"/>
          <w:i/>
          <w:spacing w:val="6"/>
          <w:sz w:val="20"/>
          <w:szCs w:val="20"/>
        </w:rPr>
        <w:t>установленном</w:t>
      </w:r>
      <w:r w:rsidRPr="00336ACC">
        <w:rPr>
          <w:rFonts w:ascii="Courier New" w:hAnsi="Courier New" w:cs="Courier New"/>
          <w:i/>
          <w:spacing w:val="6"/>
          <w:sz w:val="20"/>
          <w:szCs w:val="20"/>
          <w:lang w:val="en-US"/>
        </w:rPr>
        <w:t> </w:t>
      </w:r>
      <w:r w:rsidRPr="00336ACC">
        <w:rPr>
          <w:rFonts w:ascii="GHEA Grapalat" w:hAnsi="GHEA Grapalat"/>
          <w:i/>
          <w:spacing w:val="6"/>
          <w:sz w:val="20"/>
          <w:szCs w:val="20"/>
        </w:rPr>
        <w:t xml:space="preserve">порядке будет предложено заключить договор по поставку </w:t>
      </w:r>
      <w:r w:rsidRPr="00336ACC">
        <w:rPr>
          <w:rFonts w:ascii="GHEA Grapalat" w:hAnsi="GHEA Grapalat"/>
          <w:i/>
          <w:sz w:val="20"/>
          <w:szCs w:val="20"/>
          <w:lang w:eastAsia="en-US" w:bidi="ar-SA"/>
        </w:rPr>
        <w:t xml:space="preserve"> продуктов питания </w:t>
      </w:r>
      <w:r w:rsidRPr="00336ACC">
        <w:rPr>
          <w:rFonts w:ascii="GHEA Grapalat" w:hAnsi="GHEA Grapalat"/>
          <w:i/>
          <w:sz w:val="20"/>
          <w:szCs w:val="20"/>
        </w:rPr>
        <w:t xml:space="preserve"> (далее — договор).</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36ACC">
        <w:rPr>
          <w:rFonts w:ascii="Courier New" w:hAnsi="Courier New" w:cs="Courier New"/>
          <w:i/>
          <w:sz w:val="20"/>
          <w:szCs w:val="20"/>
          <w:lang w:val="en-US"/>
        </w:rPr>
        <w:t> </w:t>
      </w:r>
      <w:r w:rsidRPr="00336ACC">
        <w:rPr>
          <w:rFonts w:ascii="GHEA Grapalat" w:hAnsi="GHEA Grapalat"/>
          <w:i/>
          <w:sz w:val="20"/>
          <w:szCs w:val="20"/>
        </w:rPr>
        <w:t>настоящей процедуре.</w:t>
      </w:r>
    </w:p>
    <w:p w:rsidR="00336ACC" w:rsidRPr="00336ACC" w:rsidRDefault="00336ACC" w:rsidP="00336ACC">
      <w:pPr>
        <w:widowControl w:val="0"/>
        <w:ind w:firstLine="567"/>
        <w:jc w:val="both"/>
        <w:rPr>
          <w:rFonts w:ascii="GHEA Grapalat" w:hAnsi="GHEA Grapalat"/>
          <w:i/>
          <w:sz w:val="20"/>
          <w:szCs w:val="20"/>
        </w:rPr>
      </w:pPr>
      <w:proofErr w:type="gramStart"/>
      <w:r w:rsidRPr="00336ACC">
        <w:rPr>
          <w:rFonts w:ascii="GHEA Grapalat" w:hAnsi="GHEA Grapalat"/>
          <w:i/>
          <w:sz w:val="20"/>
          <w:szCs w:val="20"/>
        </w:rPr>
        <w:t>Условия</w:t>
      </w:r>
      <w:proofErr w:type="gramEnd"/>
      <w:r w:rsidRPr="00336ACC">
        <w:rPr>
          <w:rFonts w:ascii="GHEA Grapalat" w:hAnsi="GHEA Grapalat"/>
          <w:i/>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Отобранный участник определяется из числа участников, подавших заявки, оцененные удовлетворительно</w:t>
      </w:r>
      <w:r w:rsidRPr="00336ACC">
        <w:rPr>
          <w:rFonts w:ascii="GHEA Grapalat" w:hAnsi="GHEA Grapalat"/>
          <w:i/>
          <w:sz w:val="20"/>
          <w:szCs w:val="20"/>
          <w:lang w:val="hy-AM"/>
        </w:rPr>
        <w:t xml:space="preserve"> </w:t>
      </w:r>
      <w:r w:rsidRPr="00336ACC">
        <w:rPr>
          <w:rFonts w:ascii="GHEA Grapalat" w:hAnsi="GHEA Grapalat"/>
          <w:i/>
          <w:sz w:val="20"/>
          <w:szCs w:val="20"/>
        </w:rPr>
        <w:t>по неценовым условиям, по принципу предпочтения, отдаваемого участнику, представившему минимальное ценовое предложение.</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36ACC">
        <w:rPr>
          <w:rFonts w:ascii="Courier New" w:hAnsi="Courier New" w:cs="Courier New"/>
          <w:i/>
          <w:sz w:val="20"/>
          <w:szCs w:val="20"/>
          <w:lang w:val="en-US"/>
        </w:rPr>
        <w:t> </w:t>
      </w:r>
      <w:r w:rsidRPr="00336ACC">
        <w:rPr>
          <w:rFonts w:ascii="GHEA Grapalat" w:hAnsi="GHEA Grapalat"/>
          <w:i/>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336ACC" w:rsidRPr="00336ACC" w:rsidRDefault="00336ACC" w:rsidP="00336ACC">
      <w:pPr>
        <w:widowControl w:val="0"/>
        <w:ind w:firstLine="567"/>
        <w:jc w:val="both"/>
        <w:rPr>
          <w:rFonts w:ascii="GHEA Grapalat" w:hAnsi="GHEA Grapalat"/>
          <w:i/>
          <w:spacing w:val="-6"/>
          <w:sz w:val="20"/>
          <w:szCs w:val="20"/>
        </w:rPr>
      </w:pPr>
      <w:r w:rsidRPr="00336ACC">
        <w:rPr>
          <w:rFonts w:ascii="GHEA Grapalat" w:hAnsi="GHEA Grapalat"/>
          <w:i/>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36ACC">
        <w:rPr>
          <w:rFonts w:ascii="Courier New" w:hAnsi="Courier New" w:cs="Courier New"/>
          <w:i/>
          <w:spacing w:val="-6"/>
          <w:sz w:val="20"/>
          <w:szCs w:val="20"/>
          <w:lang w:val="en-US"/>
        </w:rPr>
        <w:t> </w:t>
      </w:r>
      <w:r w:rsidRPr="00336ACC">
        <w:rPr>
          <w:rFonts w:ascii="GHEA Grapalat" w:hAnsi="GHEA Grapalat"/>
          <w:i/>
          <w:spacing w:val="-6"/>
          <w:sz w:val="20"/>
          <w:szCs w:val="20"/>
        </w:rPr>
        <w:t xml:space="preserve">электронной форме в течение рабочего дня, следующего за днем получения заявления. </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Неполучение приглашения не ограничивает права участника на участие в</w:t>
      </w:r>
      <w:r w:rsidRPr="00336ACC">
        <w:rPr>
          <w:rFonts w:ascii="Courier New" w:hAnsi="Courier New" w:cs="Courier New"/>
          <w:i/>
          <w:sz w:val="20"/>
          <w:szCs w:val="20"/>
          <w:lang w:val="en-US"/>
        </w:rPr>
        <w:t> </w:t>
      </w:r>
      <w:r w:rsidRPr="00336ACC">
        <w:rPr>
          <w:rFonts w:ascii="GHEA Grapalat" w:hAnsi="GHEA Grapalat"/>
          <w:i/>
          <w:sz w:val="20"/>
          <w:szCs w:val="20"/>
        </w:rPr>
        <w:t>настоящей процедуре.</w:t>
      </w:r>
    </w:p>
    <w:p w:rsidR="00336ACC" w:rsidRPr="00336ACC" w:rsidRDefault="00336ACC" w:rsidP="00336ACC">
      <w:pPr>
        <w:widowControl w:val="0"/>
        <w:jc w:val="both"/>
        <w:rPr>
          <w:rFonts w:ascii="GHEA Grapalat" w:hAnsi="GHEA Grapalat"/>
          <w:i/>
          <w:sz w:val="20"/>
          <w:szCs w:val="20"/>
        </w:rPr>
      </w:pPr>
      <w:r w:rsidRPr="00336ACC">
        <w:rPr>
          <w:rFonts w:ascii="GHEA Grapalat" w:hAnsi="GHEA Grapalat"/>
          <w:i/>
          <w:sz w:val="20"/>
          <w:szCs w:val="20"/>
        </w:rPr>
        <w:t xml:space="preserve">    Заявки на </w:t>
      </w:r>
      <w:proofErr w:type="spellStart"/>
      <w:proofErr w:type="gramStart"/>
      <w:r w:rsidRPr="00336ACC">
        <w:rPr>
          <w:rFonts w:ascii="GHEA Grapalat" w:hAnsi="GHEA Grapalat"/>
          <w:i/>
          <w:sz w:val="20"/>
          <w:szCs w:val="20"/>
        </w:rPr>
        <w:t>на</w:t>
      </w:r>
      <w:proofErr w:type="spellEnd"/>
      <w:proofErr w:type="gramEnd"/>
      <w:r w:rsidRPr="00336ACC">
        <w:rPr>
          <w:rFonts w:ascii="GHEA Grapalat" w:hAnsi="GHEA Grapalat"/>
          <w:i/>
          <w:sz w:val="20"/>
          <w:szCs w:val="20"/>
        </w:rPr>
        <w:t xml:space="preserve"> запросе </w:t>
      </w:r>
      <w:proofErr w:type="spellStart"/>
      <w:r w:rsidRPr="00336ACC">
        <w:rPr>
          <w:rFonts w:ascii="GHEA Grapalat" w:hAnsi="GHEA Grapalat"/>
          <w:i/>
          <w:sz w:val="20"/>
          <w:szCs w:val="20"/>
        </w:rPr>
        <w:t>катировок</w:t>
      </w:r>
      <w:proofErr w:type="spellEnd"/>
      <w:r w:rsidRPr="00336ACC">
        <w:rPr>
          <w:rFonts w:ascii="GHEA Grapalat" w:hAnsi="GHEA Grapalat"/>
          <w:i/>
          <w:sz w:val="20"/>
          <w:szCs w:val="20"/>
        </w:rPr>
        <w:t xml:space="preserve"> необходимо подавать по адресу</w:t>
      </w:r>
      <w:r w:rsidRPr="00336ACC">
        <w:rPr>
          <w:rFonts w:ascii="GHEA Grapalat" w:hAnsi="GHEA Grapalat"/>
          <w:i/>
          <w:spacing w:val="6"/>
          <w:sz w:val="20"/>
          <w:szCs w:val="20"/>
        </w:rPr>
        <w:t xml:space="preserve"> </w:t>
      </w:r>
      <w:r w:rsidRPr="00336ACC">
        <w:rPr>
          <w:rFonts w:ascii="GHEA Grapalat" w:hAnsi="GHEA Grapalat"/>
          <w:i/>
          <w:sz w:val="20"/>
          <w:szCs w:val="20"/>
          <w:lang w:eastAsia="en-US" w:bidi="ar-SA"/>
        </w:rPr>
        <w:t xml:space="preserve">Араратский область РА, </w:t>
      </w:r>
      <w:proofErr w:type="spellStart"/>
      <w:r w:rsidRPr="00336ACC">
        <w:rPr>
          <w:rFonts w:ascii="GHEA Grapalat" w:hAnsi="GHEA Grapalat"/>
          <w:i/>
          <w:sz w:val="20"/>
          <w:szCs w:val="20"/>
          <w:lang w:eastAsia="en-US" w:bidi="ar-SA"/>
        </w:rPr>
        <w:t>Ланжазат</w:t>
      </w:r>
      <w:proofErr w:type="spellEnd"/>
      <w:r w:rsidRPr="00336ACC">
        <w:rPr>
          <w:rFonts w:ascii="GHEA Grapalat" w:hAnsi="GHEA Grapalat"/>
          <w:i/>
          <w:sz w:val="20"/>
          <w:szCs w:val="20"/>
          <w:lang w:eastAsia="en-US" w:bidi="ar-SA"/>
        </w:rPr>
        <w:t xml:space="preserve">  улица </w:t>
      </w:r>
      <w:proofErr w:type="spellStart"/>
      <w:r w:rsidRPr="00336ACC">
        <w:rPr>
          <w:rFonts w:ascii="GHEA Grapalat" w:hAnsi="GHEA Grapalat"/>
          <w:i/>
          <w:sz w:val="20"/>
          <w:szCs w:val="20"/>
          <w:lang w:eastAsia="en-US" w:bidi="ar-SA"/>
        </w:rPr>
        <w:t>Маштоци</w:t>
      </w:r>
      <w:proofErr w:type="spellEnd"/>
      <w:r w:rsidRPr="00336ACC">
        <w:rPr>
          <w:rFonts w:ascii="GHEA Grapalat" w:hAnsi="GHEA Grapalat"/>
          <w:i/>
          <w:sz w:val="20"/>
          <w:szCs w:val="20"/>
          <w:lang w:eastAsia="en-US" w:bidi="ar-SA"/>
        </w:rPr>
        <w:t xml:space="preserve"> 10/1   </w:t>
      </w:r>
      <w:proofErr w:type="spellStart"/>
      <w:r w:rsidRPr="00336ACC">
        <w:rPr>
          <w:rFonts w:ascii="GHEA Grapalat" w:hAnsi="GHEA Grapalat"/>
          <w:i/>
          <w:sz w:val="20"/>
          <w:szCs w:val="20"/>
          <w:lang w:eastAsia="en-US" w:bidi="ar-SA"/>
        </w:rPr>
        <w:t>средная</w:t>
      </w:r>
      <w:proofErr w:type="spellEnd"/>
      <w:r w:rsidRPr="00336ACC">
        <w:rPr>
          <w:rFonts w:ascii="GHEA Grapalat" w:hAnsi="GHEA Grapalat"/>
          <w:i/>
          <w:sz w:val="20"/>
          <w:szCs w:val="20"/>
          <w:lang w:eastAsia="en-US" w:bidi="ar-SA"/>
        </w:rPr>
        <w:t xml:space="preserve"> школа» ГНКО</w:t>
      </w:r>
      <w:r w:rsidRPr="00336ACC">
        <w:rPr>
          <w:rFonts w:ascii="GHEA Grapalat" w:hAnsi="GHEA Grapalat"/>
          <w:i/>
          <w:sz w:val="20"/>
          <w:szCs w:val="20"/>
        </w:rPr>
        <w:t xml:space="preserve"> 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 xml:space="preserve">Вскрытие заявок будет проводиться по адресу </w:t>
      </w:r>
      <w:r w:rsidRPr="00336ACC">
        <w:rPr>
          <w:rFonts w:ascii="GHEA Grapalat" w:hAnsi="GHEA Grapalat"/>
          <w:i/>
          <w:sz w:val="20"/>
          <w:szCs w:val="20"/>
          <w:lang w:eastAsia="en-US" w:bidi="ar-SA"/>
        </w:rPr>
        <w:t xml:space="preserve">Араратский область РА, </w:t>
      </w:r>
      <w:proofErr w:type="spellStart"/>
      <w:r w:rsidRPr="00336ACC">
        <w:rPr>
          <w:rFonts w:ascii="GHEA Grapalat" w:hAnsi="GHEA Grapalat"/>
          <w:i/>
          <w:sz w:val="20"/>
          <w:szCs w:val="20"/>
          <w:lang w:eastAsia="en-US" w:bidi="ar-SA"/>
        </w:rPr>
        <w:t>Ланжазат</w:t>
      </w:r>
      <w:proofErr w:type="spellEnd"/>
      <w:r w:rsidRPr="00336ACC">
        <w:rPr>
          <w:rFonts w:ascii="GHEA Grapalat" w:hAnsi="GHEA Grapalat"/>
          <w:i/>
          <w:sz w:val="20"/>
          <w:szCs w:val="20"/>
          <w:lang w:eastAsia="en-US" w:bidi="ar-SA"/>
        </w:rPr>
        <w:t xml:space="preserve">  улица </w:t>
      </w:r>
      <w:proofErr w:type="spellStart"/>
      <w:r w:rsidRPr="00336ACC">
        <w:rPr>
          <w:rFonts w:ascii="GHEA Grapalat" w:hAnsi="GHEA Grapalat"/>
          <w:i/>
          <w:sz w:val="20"/>
          <w:szCs w:val="20"/>
          <w:lang w:eastAsia="en-US" w:bidi="ar-SA"/>
        </w:rPr>
        <w:t>Маштоци</w:t>
      </w:r>
      <w:proofErr w:type="spellEnd"/>
      <w:r w:rsidRPr="00336ACC">
        <w:rPr>
          <w:rFonts w:ascii="GHEA Grapalat" w:hAnsi="GHEA Grapalat"/>
          <w:i/>
          <w:sz w:val="20"/>
          <w:szCs w:val="20"/>
          <w:lang w:eastAsia="en-US" w:bidi="ar-SA"/>
        </w:rPr>
        <w:t xml:space="preserve"> 10/1   </w:t>
      </w:r>
      <w:proofErr w:type="spellStart"/>
      <w:r w:rsidRPr="00336ACC">
        <w:rPr>
          <w:rFonts w:ascii="GHEA Grapalat" w:hAnsi="GHEA Grapalat"/>
          <w:i/>
          <w:sz w:val="20"/>
          <w:szCs w:val="20"/>
          <w:lang w:eastAsia="en-US" w:bidi="ar-SA"/>
        </w:rPr>
        <w:t>средная</w:t>
      </w:r>
      <w:proofErr w:type="spellEnd"/>
      <w:r w:rsidRPr="00336ACC">
        <w:rPr>
          <w:rFonts w:ascii="GHEA Grapalat" w:hAnsi="GHEA Grapalat"/>
          <w:i/>
          <w:sz w:val="20"/>
          <w:szCs w:val="20"/>
          <w:lang w:eastAsia="en-US" w:bidi="ar-SA"/>
        </w:rPr>
        <w:t xml:space="preserve"> школа» ГНКО</w:t>
      </w:r>
      <w:r w:rsidRPr="00336ACC">
        <w:rPr>
          <w:rFonts w:ascii="GHEA Grapalat" w:hAnsi="GHEA Grapalat"/>
          <w:i/>
          <w:sz w:val="20"/>
          <w:szCs w:val="20"/>
        </w:rPr>
        <w:t xml:space="preserve">  в 11:00 часов "17" "января" "2020 году.</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 xml:space="preserve">Жалобы относительно настоящей процедуры должны быть поданы лицу, </w:t>
      </w:r>
      <w:proofErr w:type="gramStart"/>
      <w:r w:rsidRPr="00336ACC">
        <w:rPr>
          <w:rFonts w:ascii="GHEA Grapalat" w:hAnsi="GHEA Grapalat"/>
          <w:i/>
          <w:sz w:val="20"/>
          <w:szCs w:val="20"/>
        </w:rPr>
        <w:t>рассматривающее</w:t>
      </w:r>
      <w:proofErr w:type="gramEnd"/>
      <w:r w:rsidRPr="00336ACC">
        <w:rPr>
          <w:rFonts w:ascii="GHEA Grapalat" w:hAnsi="GHEA Grapalat"/>
          <w:i/>
          <w:sz w:val="20"/>
          <w:szCs w:val="20"/>
        </w:rPr>
        <w:t xml:space="preserve"> связанные с закупками жалобы, по адресу: ул. </w:t>
      </w:r>
      <w:proofErr w:type="spellStart"/>
      <w:r w:rsidRPr="00336ACC">
        <w:rPr>
          <w:rFonts w:ascii="GHEA Grapalat" w:hAnsi="GHEA Grapalat"/>
          <w:i/>
          <w:sz w:val="20"/>
          <w:szCs w:val="20"/>
        </w:rPr>
        <w:t>Мелик-Адамяна</w:t>
      </w:r>
      <w:proofErr w:type="spellEnd"/>
      <w:r w:rsidRPr="00336ACC">
        <w:rPr>
          <w:rFonts w:ascii="GHEA Grapalat" w:hAnsi="GHEA Grapalat"/>
          <w:i/>
          <w:sz w:val="20"/>
          <w:szCs w:val="20"/>
        </w:rPr>
        <w:t xml:space="preserve"> 1, Ереван. Обжалование осуществляется в порядке, установленном приглашением на</w:t>
      </w:r>
      <w:r w:rsidRPr="00336ACC">
        <w:rPr>
          <w:rFonts w:ascii="Courier New" w:hAnsi="Courier New" w:cs="Courier New"/>
          <w:i/>
          <w:sz w:val="20"/>
          <w:szCs w:val="20"/>
          <w:lang w:val="en-US"/>
        </w:rPr>
        <w:t> </w:t>
      </w:r>
      <w:r w:rsidRPr="00336ACC">
        <w:rPr>
          <w:rFonts w:ascii="GHEA Grapalat" w:hAnsi="GHEA Grapalat"/>
          <w:i/>
          <w:sz w:val="20"/>
          <w:szCs w:val="20"/>
        </w:rPr>
        <w:t>настоящий конкурс. Для подачи жалобы требуется плата в размере 30</w:t>
      </w:r>
      <w:r w:rsidRPr="00336ACC">
        <w:rPr>
          <w:rFonts w:ascii="Courier New" w:hAnsi="Courier New" w:cs="Courier New"/>
          <w:i/>
          <w:sz w:val="20"/>
          <w:szCs w:val="20"/>
          <w:lang w:val="en-US"/>
        </w:rPr>
        <w:t> </w:t>
      </w:r>
      <w:r w:rsidRPr="00336ACC">
        <w:rPr>
          <w:rFonts w:ascii="GHEA Grapalat" w:hAnsi="GHEA Grapalat"/>
          <w:i/>
          <w:sz w:val="20"/>
          <w:szCs w:val="20"/>
        </w:rPr>
        <w:t>000</w:t>
      </w:r>
      <w:r w:rsidRPr="00336ACC">
        <w:rPr>
          <w:rFonts w:ascii="Courier New" w:hAnsi="Courier New" w:cs="Courier New"/>
          <w:i/>
          <w:sz w:val="20"/>
          <w:szCs w:val="20"/>
          <w:lang w:val="en-US"/>
        </w:rPr>
        <w:t> </w:t>
      </w:r>
      <w:r w:rsidRPr="00336ACC">
        <w:rPr>
          <w:rFonts w:ascii="GHEA Grapalat" w:hAnsi="GHEA Grapalat"/>
          <w:i/>
          <w:sz w:val="20"/>
          <w:szCs w:val="20"/>
        </w:rPr>
        <w:t xml:space="preserve">(тридцать тысяч) </w:t>
      </w:r>
      <w:proofErr w:type="spellStart"/>
      <w:r w:rsidRPr="00336ACC">
        <w:rPr>
          <w:rFonts w:ascii="GHEA Grapalat" w:hAnsi="GHEA Grapalat"/>
          <w:i/>
          <w:sz w:val="20"/>
          <w:szCs w:val="20"/>
        </w:rPr>
        <w:t>драмов</w:t>
      </w:r>
      <w:proofErr w:type="spellEnd"/>
      <w:r w:rsidRPr="00336ACC">
        <w:rPr>
          <w:rFonts w:ascii="GHEA Grapalat" w:hAnsi="GHEA Grapalat"/>
          <w:i/>
          <w:sz w:val="20"/>
          <w:szCs w:val="20"/>
        </w:rPr>
        <w:t xml:space="preserve"> РА, которая должна быть перечислена на</w:t>
      </w:r>
      <w:r w:rsidRPr="00336ACC">
        <w:rPr>
          <w:rFonts w:ascii="Courier New" w:hAnsi="Courier New" w:cs="Courier New"/>
          <w:i/>
          <w:sz w:val="20"/>
          <w:szCs w:val="20"/>
          <w:lang w:val="en-US"/>
        </w:rPr>
        <w:t> </w:t>
      </w:r>
      <w:r w:rsidRPr="00336ACC">
        <w:rPr>
          <w:rFonts w:ascii="GHEA Grapalat" w:hAnsi="GHEA Grapalat"/>
          <w:i/>
          <w:sz w:val="20"/>
          <w:szCs w:val="20"/>
        </w:rPr>
        <w:t>казначейский счет № 900008000482, открытый на имя Министерства финансов Республики Армения.</w:t>
      </w:r>
    </w:p>
    <w:p w:rsidR="00336ACC" w:rsidRPr="00336ACC" w:rsidRDefault="00336ACC" w:rsidP="00336ACC">
      <w:pPr>
        <w:widowControl w:val="0"/>
        <w:ind w:firstLine="567"/>
        <w:jc w:val="both"/>
        <w:rPr>
          <w:rFonts w:ascii="GHEA Grapalat" w:hAnsi="GHEA Grapalat"/>
          <w:i/>
          <w:sz w:val="20"/>
          <w:szCs w:val="20"/>
        </w:rPr>
      </w:pPr>
      <w:r w:rsidRPr="00336ACC">
        <w:rPr>
          <w:rFonts w:ascii="GHEA Grapalat" w:hAnsi="GHEA Grapalat"/>
          <w:i/>
          <w:sz w:val="20"/>
          <w:szCs w:val="20"/>
        </w:rPr>
        <w:t>Для получения дополнительной информации, связанной с настоящим</w:t>
      </w:r>
      <w:r w:rsidRPr="00336ACC">
        <w:rPr>
          <w:rFonts w:ascii="Courier New" w:hAnsi="Courier New" w:cs="Courier New"/>
          <w:i/>
          <w:sz w:val="20"/>
          <w:szCs w:val="20"/>
          <w:lang w:val="en-US"/>
        </w:rPr>
        <w:t> </w:t>
      </w:r>
      <w:r w:rsidRPr="00336ACC">
        <w:rPr>
          <w:rFonts w:ascii="GHEA Grapalat" w:hAnsi="GHEA Grapalat"/>
          <w:i/>
          <w:sz w:val="20"/>
          <w:szCs w:val="20"/>
        </w:rPr>
        <w:t xml:space="preserve">объявлением, можете обратиться к секретарю Оценочной комиссии </w:t>
      </w:r>
      <w:proofErr w:type="spellStart"/>
      <w:r w:rsidRPr="00336ACC">
        <w:rPr>
          <w:rFonts w:ascii="GHEA Grapalat" w:hAnsi="GHEA Grapalat"/>
          <w:i/>
          <w:sz w:val="20"/>
          <w:szCs w:val="20"/>
        </w:rPr>
        <w:t>Г.Оганнисяну</w:t>
      </w:r>
      <w:proofErr w:type="spellEnd"/>
    </w:p>
    <w:p w:rsidR="00336ACC" w:rsidRPr="00336ACC" w:rsidRDefault="00336ACC" w:rsidP="00336ACC">
      <w:pPr>
        <w:ind w:firstLine="720"/>
        <w:jc w:val="center"/>
        <w:rPr>
          <w:rFonts w:ascii="GHEA Grapalat" w:hAnsi="GHEA Grapalat"/>
          <w:i/>
          <w:sz w:val="20"/>
          <w:szCs w:val="20"/>
          <w:lang w:eastAsia="en-US" w:bidi="ar-SA"/>
        </w:rPr>
      </w:pPr>
    </w:p>
    <w:p w:rsidR="00336ACC" w:rsidRPr="00336ACC" w:rsidRDefault="00336ACC" w:rsidP="00336ACC">
      <w:pPr>
        <w:ind w:firstLine="720"/>
        <w:jc w:val="center"/>
        <w:rPr>
          <w:rFonts w:ascii="GHEA Grapalat" w:hAnsi="GHEA Grapalat"/>
          <w:sz w:val="20"/>
          <w:szCs w:val="20"/>
          <w:lang w:eastAsia="en-US" w:bidi="ar-SA"/>
        </w:rPr>
      </w:pPr>
      <w:r w:rsidRPr="00336ACC">
        <w:rPr>
          <w:rFonts w:ascii="GHEA Grapalat" w:hAnsi="GHEA Grapalat"/>
          <w:sz w:val="20"/>
          <w:szCs w:val="20"/>
          <w:lang w:eastAsia="en-US" w:bidi="ar-SA"/>
        </w:rPr>
        <w:t>Телефон /093/  58-31-37</w:t>
      </w:r>
    </w:p>
    <w:p w:rsidR="00336ACC" w:rsidRPr="00336ACC" w:rsidRDefault="00336ACC" w:rsidP="00336ACC">
      <w:pPr>
        <w:ind w:firstLine="720"/>
        <w:jc w:val="center"/>
        <w:rPr>
          <w:rFonts w:ascii="GHEA Grapalat" w:hAnsi="GHEA Grapalat"/>
          <w:sz w:val="20"/>
          <w:szCs w:val="20"/>
          <w:lang w:eastAsia="en-US" w:bidi="ar-SA"/>
        </w:rPr>
      </w:pPr>
      <w:r w:rsidRPr="00336ACC">
        <w:rPr>
          <w:rFonts w:ascii="GHEA Grapalat" w:hAnsi="GHEA Grapalat"/>
          <w:sz w:val="20"/>
          <w:szCs w:val="20"/>
          <w:lang w:eastAsia="en-US" w:bidi="ar-SA"/>
        </w:rPr>
        <w:t xml:space="preserve">Эл. Почта </w:t>
      </w:r>
      <w:r w:rsidRPr="00336ACC">
        <w:rPr>
          <w:rFonts w:ascii="GHEA Grapalat" w:hAnsi="GHEA Grapalat"/>
          <w:sz w:val="20"/>
          <w:szCs w:val="20"/>
          <w:lang w:val="en-US" w:eastAsia="en-US" w:bidi="ar-SA"/>
        </w:rPr>
        <w:t>mail</w:t>
      </w:r>
      <w:r w:rsidRPr="00336ACC">
        <w:rPr>
          <w:rFonts w:ascii="GHEA Grapalat" w:hAnsi="GHEA Grapalat"/>
          <w:sz w:val="20"/>
          <w:szCs w:val="20"/>
          <w:lang w:eastAsia="en-US" w:bidi="ar-SA"/>
        </w:rPr>
        <w:t xml:space="preserve">:  </w:t>
      </w:r>
      <w:hyperlink r:id="rId9" w:history="1">
        <w:r w:rsidRPr="00336ACC">
          <w:rPr>
            <w:rFonts w:ascii="GHEA Grapalat" w:hAnsi="GHEA Grapalat"/>
            <w:color w:val="0000FF"/>
            <w:sz w:val="20"/>
            <w:szCs w:val="20"/>
            <w:lang w:val="af-ZA" w:eastAsia="en-US" w:bidi="ar-SA"/>
          </w:rPr>
          <w:t>lanjazat100</w:t>
        </w:r>
        <w:r w:rsidRPr="00336ACC">
          <w:rPr>
            <w:rFonts w:ascii="Calibri" w:hAnsi="Calibri"/>
            <w:color w:val="0000FF"/>
            <w:sz w:val="20"/>
            <w:szCs w:val="20"/>
            <w:lang w:val="af-ZA" w:eastAsia="en-US" w:bidi="ar-SA"/>
          </w:rPr>
          <w:t>@mail.ru</w:t>
        </w:r>
      </w:hyperlink>
      <w:r w:rsidRPr="00336ACC">
        <w:rPr>
          <w:rFonts w:ascii="GHEA Grapalat" w:hAnsi="GHEA Grapalat"/>
          <w:sz w:val="20"/>
          <w:szCs w:val="20"/>
          <w:lang w:val="af-ZA" w:eastAsia="en-US" w:bidi="ar-SA"/>
        </w:rPr>
        <w:t>&gt;&gt;,</w:t>
      </w:r>
    </w:p>
    <w:p w:rsidR="00336ACC" w:rsidRPr="00336ACC" w:rsidRDefault="00336ACC" w:rsidP="00336ACC">
      <w:pPr>
        <w:ind w:firstLine="720"/>
        <w:jc w:val="center"/>
        <w:rPr>
          <w:rFonts w:ascii="GHEA Grapalat" w:hAnsi="GHEA Grapalat"/>
          <w:sz w:val="20"/>
          <w:szCs w:val="20"/>
          <w:lang w:eastAsia="en-US" w:bidi="ar-SA"/>
        </w:rPr>
      </w:pPr>
      <w:r w:rsidRPr="00336ACC">
        <w:rPr>
          <w:rFonts w:ascii="GHEA Grapalat" w:hAnsi="GHEA Grapalat"/>
          <w:sz w:val="20"/>
          <w:szCs w:val="20"/>
          <w:lang w:eastAsia="en-US" w:bidi="ar-SA"/>
        </w:rPr>
        <w:t xml:space="preserve">Клиент &lt;&lt; Араратский область РА, о. </w:t>
      </w:r>
      <w:proofErr w:type="spellStart"/>
      <w:r w:rsidRPr="00336ACC">
        <w:rPr>
          <w:rFonts w:ascii="GHEA Grapalat" w:hAnsi="GHEA Grapalat"/>
          <w:sz w:val="20"/>
          <w:szCs w:val="20"/>
          <w:lang w:eastAsia="en-US" w:bidi="ar-SA"/>
        </w:rPr>
        <w:t>Ланжазат</w:t>
      </w:r>
      <w:proofErr w:type="spellEnd"/>
      <w:r w:rsidRPr="00336ACC">
        <w:rPr>
          <w:rFonts w:ascii="GHEA Grapalat" w:hAnsi="GHEA Grapalat"/>
          <w:sz w:val="20"/>
          <w:szCs w:val="20"/>
          <w:lang w:eastAsia="en-US" w:bidi="ar-SA"/>
        </w:rPr>
        <w:t xml:space="preserve"> </w:t>
      </w:r>
      <w:proofErr w:type="spellStart"/>
      <w:r w:rsidRPr="00336ACC">
        <w:rPr>
          <w:rFonts w:ascii="GHEA Grapalat" w:hAnsi="GHEA Grapalat"/>
          <w:sz w:val="20"/>
          <w:szCs w:val="20"/>
          <w:lang w:eastAsia="en-US" w:bidi="ar-SA"/>
        </w:rPr>
        <w:t>средная</w:t>
      </w:r>
      <w:proofErr w:type="spellEnd"/>
      <w:r w:rsidRPr="00336ACC">
        <w:rPr>
          <w:rFonts w:ascii="GHEA Grapalat" w:hAnsi="GHEA Grapalat"/>
          <w:sz w:val="20"/>
          <w:szCs w:val="20"/>
          <w:lang w:eastAsia="en-US" w:bidi="ar-SA"/>
        </w:rPr>
        <w:t xml:space="preserve"> школа   ГНКО &gt;&gt; </w:t>
      </w: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D3046F" w:rsidRDefault="008A7430" w:rsidP="00FE3094">
      <w:pPr>
        <w:pStyle w:val="a3"/>
        <w:widowControl w:val="0"/>
        <w:spacing w:line="240" w:lineRule="auto"/>
        <w:rPr>
          <w:rFonts w:ascii="GHEA Grapalat" w:hAnsi="GHEA Grapalat"/>
          <w:b/>
          <w:sz w:val="22"/>
          <w:szCs w:val="22"/>
        </w:rPr>
      </w:pPr>
    </w:p>
    <w:p w:rsidR="00336ACC" w:rsidRPr="00D3046F" w:rsidRDefault="00336ACC" w:rsidP="00FE3094">
      <w:pPr>
        <w:pStyle w:val="a3"/>
        <w:widowControl w:val="0"/>
        <w:spacing w:line="240" w:lineRule="auto"/>
        <w:rPr>
          <w:rFonts w:ascii="GHEA Grapalat" w:hAnsi="GHEA Grapalat"/>
          <w:b/>
          <w:sz w:val="22"/>
          <w:szCs w:val="22"/>
        </w:rPr>
      </w:pPr>
    </w:p>
    <w:p w:rsidR="00336ACC" w:rsidRPr="00D3046F" w:rsidRDefault="00336ACC" w:rsidP="00FE3094">
      <w:pPr>
        <w:pStyle w:val="a3"/>
        <w:widowControl w:val="0"/>
        <w:spacing w:line="240" w:lineRule="auto"/>
        <w:rPr>
          <w:rFonts w:ascii="GHEA Grapalat" w:hAnsi="GHEA Grapalat"/>
          <w:b/>
          <w:sz w:val="22"/>
          <w:szCs w:val="22"/>
        </w:rPr>
      </w:pPr>
    </w:p>
    <w:p w:rsidR="00096865" w:rsidRPr="001C56F7" w:rsidRDefault="00096865" w:rsidP="00BC5174">
      <w:pPr>
        <w:pStyle w:val="a3"/>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a3"/>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 xml:space="preserve">запросе </w:t>
      </w:r>
      <w:proofErr w:type="spellStart"/>
      <w:r w:rsidR="00BC5174" w:rsidRPr="001C56F7">
        <w:rPr>
          <w:rFonts w:ascii="GHEA Grapalat" w:hAnsi="GHEA Grapalat"/>
        </w:rPr>
        <w:t>катировок</w:t>
      </w:r>
      <w:proofErr w:type="spellEnd"/>
    </w:p>
    <w:p w:rsidR="00336ACC" w:rsidRPr="00336ACC" w:rsidRDefault="00096865" w:rsidP="00336ACC">
      <w:pPr>
        <w:pStyle w:val="a3"/>
        <w:spacing w:line="240" w:lineRule="auto"/>
        <w:jc w:val="right"/>
        <w:rPr>
          <w:rFonts w:ascii="GHEA Grapalat" w:hAnsi="GHEA Grapalat" w:cs="Times Armenian"/>
        </w:rPr>
      </w:pPr>
      <w:r w:rsidRPr="001C56F7">
        <w:rPr>
          <w:rFonts w:ascii="GHEA Grapalat" w:hAnsi="GHEA Grapalat"/>
        </w:rPr>
        <w:t xml:space="preserve">под кодом </w:t>
      </w:r>
      <w:r w:rsidR="00336ACC" w:rsidRPr="00D3046F">
        <w:rPr>
          <w:rFonts w:ascii="GHEA Grapalat" w:hAnsi="GHEA Grapalat"/>
          <w:lang w:eastAsia="en-US" w:bidi="ar-SA"/>
        </w:rPr>
        <w:t>А</w:t>
      </w:r>
      <w:r w:rsidR="00336ACC" w:rsidRPr="00336ACC">
        <w:rPr>
          <w:rFonts w:ascii="GHEA Grapalat" w:hAnsi="GHEA Grapalat"/>
          <w:lang w:val="en-US" w:eastAsia="en-US" w:bidi="ar-SA"/>
        </w:rPr>
        <w:t>MLHMD</w:t>
      </w:r>
      <w:r w:rsidR="00336ACC" w:rsidRPr="00D3046F">
        <w:rPr>
          <w:rFonts w:ascii="GHEA Grapalat" w:hAnsi="GHEA Grapalat"/>
          <w:lang w:eastAsia="en-US" w:bidi="ar-SA"/>
        </w:rPr>
        <w:t>-</w:t>
      </w:r>
      <w:r w:rsidR="00336ACC" w:rsidRPr="00336ACC">
        <w:rPr>
          <w:rFonts w:ascii="GHEA Grapalat" w:hAnsi="GHEA Grapalat"/>
          <w:lang w:val="en-US" w:eastAsia="en-US" w:bidi="ar-SA"/>
        </w:rPr>
        <w:t>GHAPDZB</w:t>
      </w:r>
      <w:r w:rsidR="00336ACC" w:rsidRPr="00D3046F">
        <w:rPr>
          <w:rFonts w:ascii="GHEA Grapalat" w:hAnsi="GHEA Grapalat"/>
          <w:lang w:eastAsia="en-US" w:bidi="ar-SA"/>
        </w:rPr>
        <w:t>-20/01</w:t>
      </w:r>
    </w:p>
    <w:p w:rsidR="00096865" w:rsidRPr="001C56F7" w:rsidRDefault="00A46F92" w:rsidP="00336ACC">
      <w:pPr>
        <w:pStyle w:val="a3"/>
        <w:spacing w:line="240" w:lineRule="auto"/>
        <w:jc w:val="right"/>
        <w:rPr>
          <w:rFonts w:ascii="GHEA Grapalat" w:hAnsi="GHEA Grapalat"/>
          <w:i w:val="0"/>
        </w:rPr>
      </w:pPr>
      <w:r w:rsidRPr="001C56F7">
        <w:rPr>
          <w:rFonts w:ascii="GHEA Grapalat" w:hAnsi="GHEA Grapalat"/>
        </w:rPr>
        <w:t xml:space="preserve">№ </w:t>
      </w:r>
      <w:r w:rsidR="00F56837" w:rsidRPr="001C56F7">
        <w:rPr>
          <w:rFonts w:ascii="GHEA Grapalat" w:hAnsi="GHEA Grapalat"/>
        </w:rPr>
        <w:t>1</w:t>
      </w:r>
      <w:r w:rsidR="00096865" w:rsidRPr="001C56F7">
        <w:rPr>
          <w:rFonts w:ascii="GHEA Grapalat" w:hAnsi="GHEA Grapalat"/>
        </w:rPr>
        <w:t xml:space="preserve"> от </w:t>
      </w:r>
      <w:r w:rsidR="00336ACC">
        <w:rPr>
          <w:rFonts w:ascii="GHEA Grapalat" w:hAnsi="GHEA Grapalat"/>
        </w:rPr>
        <w:t>1</w:t>
      </w:r>
      <w:r w:rsidR="00336ACC" w:rsidRPr="00336ACC">
        <w:rPr>
          <w:rFonts w:ascii="GHEA Grapalat" w:hAnsi="GHEA Grapalat"/>
        </w:rPr>
        <w:t>0 янва</w:t>
      </w:r>
      <w:r w:rsidR="00F56837" w:rsidRPr="001C56F7">
        <w:rPr>
          <w:rFonts w:ascii="GHEA Grapalat" w:hAnsi="GHEA Grapalat"/>
        </w:rPr>
        <w:t xml:space="preserve">ря </w:t>
      </w:r>
      <w:r w:rsidR="00096865" w:rsidRPr="001C56F7">
        <w:rPr>
          <w:rFonts w:ascii="GHEA Grapalat" w:hAnsi="GHEA Grapalat"/>
        </w:rPr>
        <w:t>20</w:t>
      </w:r>
      <w:r w:rsidR="00336ACC" w:rsidRPr="00336ACC">
        <w:rPr>
          <w:rFonts w:ascii="GHEA Grapalat" w:hAnsi="GHEA Grapalat"/>
        </w:rPr>
        <w:t>20</w:t>
      </w:r>
      <w:r w:rsidR="009F10E4" w:rsidRPr="001C56F7">
        <w:rPr>
          <w:rFonts w:ascii="GHEA Grapalat" w:hAnsi="GHEA Grapalat"/>
        </w:rPr>
        <w:t xml:space="preserve"> </w:t>
      </w:r>
      <w:r w:rsidR="00096865" w:rsidRPr="001C56F7">
        <w:rPr>
          <w:rFonts w:ascii="GHEA Grapalat" w:hAnsi="GHEA Grapalat"/>
        </w:rPr>
        <w:t>г.</w:t>
      </w:r>
    </w:p>
    <w:p w:rsidR="00096865" w:rsidRPr="001C56F7" w:rsidRDefault="00096865" w:rsidP="00B46D58">
      <w:pPr>
        <w:pStyle w:val="aa"/>
        <w:widowControl w:val="0"/>
        <w:spacing w:after="160"/>
        <w:ind w:right="-7" w:firstLine="567"/>
        <w:jc w:val="center"/>
        <w:rPr>
          <w:rFonts w:ascii="GHEA Grapalat" w:hAnsi="GHEA Grapalat"/>
          <w:sz w:val="20"/>
          <w:szCs w:val="20"/>
        </w:rPr>
      </w:pP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F56837" w:rsidRPr="001E65D1" w:rsidRDefault="00A76C15" w:rsidP="00B46D58">
      <w:pPr>
        <w:pStyle w:val="aa"/>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w:t>
      </w:r>
      <w:proofErr w:type="spellStart"/>
      <w:r w:rsidR="00336ACC" w:rsidRPr="00336ACC">
        <w:rPr>
          <w:rFonts w:ascii="GHEA Grapalat" w:hAnsi="GHEA Grapalat"/>
          <w:b/>
          <w:i/>
          <w:sz w:val="22"/>
          <w:szCs w:val="22"/>
          <w:lang w:eastAsia="en-US" w:bidi="ar-SA"/>
        </w:rPr>
        <w:t>Ланжазат</w:t>
      </w:r>
      <w:proofErr w:type="spellEnd"/>
      <w:r w:rsidR="00336ACC" w:rsidRPr="00336ACC">
        <w:rPr>
          <w:rFonts w:ascii="GHEA Grapalat" w:hAnsi="GHEA Grapalat"/>
          <w:b/>
          <w:i/>
          <w:sz w:val="22"/>
          <w:szCs w:val="22"/>
          <w:lang w:eastAsia="en-US" w:bidi="ar-SA"/>
        </w:rPr>
        <w:t xml:space="preserve"> </w:t>
      </w:r>
      <w:r w:rsidR="007F035A" w:rsidRPr="007F035A">
        <w:rPr>
          <w:rFonts w:ascii="GHEA Grapalat" w:hAnsi="GHEA Grapalat"/>
          <w:b/>
          <w:i/>
          <w:sz w:val="22"/>
          <w:szCs w:val="22"/>
          <w:lang w:eastAsia="en-US" w:bidi="ar-SA"/>
        </w:rPr>
        <w:t xml:space="preserve"> средн</w:t>
      </w:r>
      <w:r w:rsidR="00D3046F">
        <w:rPr>
          <w:rFonts w:ascii="GHEA Grapalat" w:hAnsi="GHEA Grapalat"/>
          <w:b/>
          <w:i/>
          <w:sz w:val="22"/>
          <w:szCs w:val="22"/>
          <w:lang w:eastAsia="en-US" w:bidi="ar-SA"/>
        </w:rPr>
        <w:t>яя школа</w:t>
      </w:r>
      <w:r w:rsidR="00D3046F">
        <w:rPr>
          <w:rFonts w:ascii="GHEA Grapalat" w:hAnsi="GHEA Grapalat"/>
          <w:b/>
          <w:i/>
          <w:sz w:val="22"/>
          <w:szCs w:val="22"/>
          <w:lang w:val="en-US" w:eastAsia="en-US" w:bidi="ar-SA"/>
        </w:rPr>
        <w:t xml:space="preserve"> </w:t>
      </w:r>
      <w:r w:rsidR="007F035A" w:rsidRPr="007F035A">
        <w:rPr>
          <w:rFonts w:ascii="GHEA Grapalat" w:hAnsi="GHEA Grapalat"/>
          <w:b/>
          <w:i/>
          <w:sz w:val="22"/>
          <w:szCs w:val="22"/>
          <w:lang w:eastAsia="en-US" w:bidi="ar-SA"/>
        </w:rPr>
        <w:t xml:space="preserve"> ГНКО </w:t>
      </w:r>
      <w:r w:rsidRPr="001C56F7">
        <w:rPr>
          <w:rFonts w:ascii="GHEA Grapalat" w:hAnsi="GHEA Grapalat"/>
          <w:b/>
          <w:i/>
        </w:rPr>
        <w:t>"</w:t>
      </w:r>
    </w:p>
    <w:p w:rsidR="00096865" w:rsidRPr="001C56F7" w:rsidRDefault="00100C01" w:rsidP="00B46D58">
      <w:pPr>
        <w:pStyle w:val="aa"/>
        <w:widowControl w:val="0"/>
        <w:spacing w:after="160"/>
        <w:ind w:right="-7" w:firstLine="567"/>
        <w:jc w:val="center"/>
        <w:rPr>
          <w:rFonts w:ascii="GHEA Grapalat" w:hAnsi="GHEA Grapalat"/>
          <w:b/>
        </w:rPr>
      </w:pPr>
      <w:r>
        <w:rPr>
          <w:rFonts w:ascii="GHEA Grapalat" w:hAnsi="GHEA Grapalat"/>
          <w:b/>
          <w:i/>
        </w:rPr>
        <w:t>Араратская область</w:t>
      </w:r>
      <w:r w:rsidR="00F56837" w:rsidRPr="001C56F7">
        <w:rPr>
          <w:rFonts w:ascii="GHEA Grapalat" w:hAnsi="GHEA Grapalat"/>
          <w:b/>
          <w:i/>
        </w:rPr>
        <w:t xml:space="preserve"> РА</w:t>
      </w: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96865" w:rsidRPr="001C56F7" w:rsidRDefault="000763E5" w:rsidP="00B46D58">
      <w:pPr>
        <w:pStyle w:val="aa"/>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BC5174" w:rsidP="00B46D58">
      <w:pPr>
        <w:pStyle w:val="aa"/>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ДЛЯ НУЖД "</w:t>
      </w:r>
      <w:r w:rsidR="00336ACC" w:rsidRPr="00336ACC">
        <w:rPr>
          <w:rFonts w:ascii="GHEA Grapalat" w:hAnsi="GHEA Grapalat"/>
          <w:b/>
          <w:i/>
          <w:sz w:val="22"/>
          <w:szCs w:val="22"/>
        </w:rPr>
        <w:t xml:space="preserve">ЛАНЖАЗАТ </w:t>
      </w:r>
      <w:r w:rsidR="007F035A" w:rsidRPr="007F035A">
        <w:rPr>
          <w:rFonts w:ascii="GHEA Grapalat" w:hAnsi="GHEA Grapalat"/>
          <w:b/>
          <w:i/>
          <w:sz w:val="22"/>
          <w:szCs w:val="22"/>
        </w:rPr>
        <w:t xml:space="preserve"> </w:t>
      </w:r>
      <w:r w:rsidR="00100C01">
        <w:rPr>
          <w:rFonts w:ascii="GHEA Grapalat" w:hAnsi="GHEA Grapalat"/>
          <w:b/>
          <w:i/>
          <w:sz w:val="22"/>
          <w:szCs w:val="22"/>
        </w:rPr>
        <w:t>СРЕДН</w:t>
      </w:r>
      <w:r w:rsidR="007F035A" w:rsidRPr="007F035A">
        <w:rPr>
          <w:rFonts w:ascii="GHEA Grapalat" w:hAnsi="GHEA Grapalat"/>
          <w:b/>
          <w:i/>
          <w:sz w:val="22"/>
          <w:szCs w:val="22"/>
        </w:rPr>
        <w:t>Я</w:t>
      </w:r>
      <w:r w:rsidR="00100C01">
        <w:rPr>
          <w:rFonts w:ascii="GHEA Grapalat" w:hAnsi="GHEA Grapalat"/>
          <w:b/>
          <w:i/>
          <w:sz w:val="22"/>
          <w:szCs w:val="22"/>
        </w:rPr>
        <w:t xml:space="preserve">Я ШКОЛА </w:t>
      </w:r>
      <w:r w:rsidR="00100C01" w:rsidRPr="00100C01">
        <w:rPr>
          <w:rFonts w:ascii="GHEA Grapalat" w:hAnsi="GHEA Grapalat"/>
          <w:b/>
          <w:i/>
          <w:sz w:val="22"/>
          <w:szCs w:val="22"/>
        </w:rPr>
        <w:t xml:space="preserve"> </w:t>
      </w:r>
      <w:r w:rsidR="00F56837" w:rsidRPr="001C56F7">
        <w:rPr>
          <w:rFonts w:ascii="GHEA Grapalat" w:hAnsi="GHEA Grapalat"/>
          <w:b/>
          <w:i/>
          <w:sz w:val="22"/>
          <w:szCs w:val="22"/>
        </w:rPr>
        <w:t xml:space="preserve">ГНКО АРАРАТСКАЯ </w:t>
      </w:r>
      <w:r w:rsidR="00100C01" w:rsidRPr="00100C01">
        <w:rPr>
          <w:rFonts w:ascii="GHEA Grapalat" w:hAnsi="GHEA Grapalat"/>
          <w:b/>
          <w:i/>
          <w:sz w:val="22"/>
          <w:szCs w:val="22"/>
        </w:rPr>
        <w:t xml:space="preserve">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E0D95" w:rsidRPr="001C56F7" w:rsidRDefault="00CE0D95" w:rsidP="00B46D58">
      <w:pPr>
        <w:pStyle w:val="aa"/>
        <w:widowControl w:val="0"/>
        <w:spacing w:after="160"/>
        <w:ind w:right="-7" w:firstLine="567"/>
        <w:jc w:val="center"/>
        <w:rPr>
          <w:rFonts w:ascii="GHEA Grapalat" w:hAnsi="GHEA Grapalat"/>
        </w:rPr>
      </w:pPr>
    </w:p>
    <w:p w:rsidR="00CE0D95" w:rsidRPr="00792326" w:rsidRDefault="00792326" w:rsidP="00B46D58">
      <w:pPr>
        <w:pStyle w:val="aa"/>
        <w:widowControl w:val="0"/>
        <w:spacing w:after="160"/>
        <w:ind w:right="-7" w:firstLine="567"/>
        <w:jc w:val="center"/>
        <w:rPr>
          <w:rFonts w:ascii="GHEA Grapalat" w:hAnsi="GHEA Grapalat"/>
          <w:i/>
          <w:sz w:val="22"/>
          <w:szCs w:val="22"/>
        </w:rPr>
      </w:pPr>
      <w:r w:rsidRPr="00792326">
        <w:rPr>
          <w:rFonts w:ascii="GHEA Grapalat" w:hAnsi="GHEA Grapalat"/>
          <w:i/>
          <w:sz w:val="22"/>
          <w:szCs w:val="22"/>
        </w:rPr>
        <w:t>Эта процедура организована в соответствии с требованиями                                                          статьи 15 (6) Закона РА</w:t>
      </w:r>
      <w:proofErr w:type="gramStart"/>
      <w:r w:rsidRPr="00792326">
        <w:rPr>
          <w:rFonts w:ascii="GHEA Grapalat" w:hAnsi="GHEA Grapalat"/>
          <w:i/>
          <w:sz w:val="22"/>
          <w:szCs w:val="22"/>
        </w:rPr>
        <w:t xml:space="preserve"> ,</w:t>
      </w:r>
      <w:proofErr w:type="gramEnd"/>
      <w:r w:rsidRPr="00792326">
        <w:rPr>
          <w:rFonts w:ascii="GHEA Grapalat" w:hAnsi="GHEA Grapalat"/>
          <w:i/>
          <w:sz w:val="22"/>
          <w:szCs w:val="22"/>
        </w:rPr>
        <w:t>,О закупках,,</w:t>
      </w:r>
    </w:p>
    <w:p w:rsidR="001A43A4" w:rsidRPr="001C56F7" w:rsidRDefault="00096865" w:rsidP="008A7430">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C56F7" w:rsidRDefault="00984BDB" w:rsidP="00B46D58">
      <w:pPr>
        <w:widowControl w:val="0"/>
        <w:spacing w:after="160"/>
        <w:ind w:firstLine="567"/>
        <w:jc w:val="both"/>
        <w:rPr>
          <w:rFonts w:ascii="GHEA Grapalat" w:hAnsi="GHEA Grapalat"/>
          <w:i/>
          <w:sz w:val="20"/>
          <w:szCs w:val="20"/>
        </w:rPr>
      </w:pPr>
    </w:p>
    <w:p w:rsidR="00160AE4" w:rsidRPr="001C56F7" w:rsidRDefault="00994A77" w:rsidP="00B46D58">
      <w:pPr>
        <w:widowControl w:val="0"/>
        <w:spacing w:after="160"/>
        <w:ind w:firstLine="567"/>
        <w:jc w:val="center"/>
        <w:rPr>
          <w:rFonts w:ascii="GHEA Grapalat" w:hAnsi="GHEA Grapalat" w:cs="Sylfaen"/>
          <w:b/>
        </w:rPr>
      </w:pPr>
      <w:r w:rsidRPr="001C56F7">
        <w:rPr>
          <w:rFonts w:ascii="GHEA Grapalat" w:hAnsi="GHEA Grapalat"/>
        </w:rPr>
        <w:br w:type="page"/>
      </w:r>
    </w:p>
    <w:p w:rsidR="00D746CA" w:rsidRPr="001C56F7" w:rsidRDefault="00D746CA" w:rsidP="00B46D58">
      <w:pPr>
        <w:widowControl w:val="0"/>
        <w:spacing w:after="160"/>
        <w:jc w:val="center"/>
        <w:rPr>
          <w:rFonts w:ascii="GHEA Grapalat" w:hAnsi="GHEA Grapalat"/>
          <w:b/>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FE3094" w:rsidRPr="00792326" w:rsidRDefault="007F035A" w:rsidP="00B46D58">
      <w:pPr>
        <w:widowControl w:val="0"/>
        <w:spacing w:after="160"/>
        <w:jc w:val="center"/>
        <w:rPr>
          <w:rFonts w:ascii="GHEA Grapalat" w:hAnsi="GHEA Grapalat"/>
          <w:b/>
          <w:i/>
          <w:sz w:val="20"/>
          <w:szCs w:val="20"/>
        </w:rPr>
      </w:pPr>
      <w:r w:rsidRPr="007F035A">
        <w:rPr>
          <w:rFonts w:ascii="GHEA Grapalat" w:hAnsi="GHEA Grapalat"/>
          <w:b/>
          <w:i/>
          <w:sz w:val="20"/>
          <w:szCs w:val="20"/>
        </w:rPr>
        <w:t>НА ЗАПРОСЕ КАТИРОВОК, ОБЪЯВЛЕННЫЙ С ЦЕЛЬЮ ПРИОБРЕТЕНИЯ ПРОДУ</w:t>
      </w:r>
      <w:r w:rsidR="00336ACC">
        <w:rPr>
          <w:rFonts w:ascii="GHEA Grapalat" w:hAnsi="GHEA Grapalat"/>
          <w:b/>
          <w:i/>
          <w:sz w:val="20"/>
          <w:szCs w:val="20"/>
        </w:rPr>
        <w:t>КТОВ ПИТАНИЯ" ДЛЯ НУЖД "</w:t>
      </w:r>
      <w:r w:rsidR="00336ACC" w:rsidRPr="00336ACC">
        <w:rPr>
          <w:rFonts w:ascii="GHEA Grapalat" w:hAnsi="GHEA Grapalat"/>
          <w:b/>
          <w:i/>
          <w:sz w:val="20"/>
          <w:szCs w:val="20"/>
        </w:rPr>
        <w:t xml:space="preserve">ЛАНЖАЗАТ </w:t>
      </w:r>
      <w:r w:rsidRPr="007F035A">
        <w:rPr>
          <w:rFonts w:ascii="GHEA Grapalat" w:hAnsi="GHEA Grapalat"/>
          <w:b/>
          <w:i/>
          <w:sz w:val="20"/>
          <w:szCs w:val="20"/>
        </w:rPr>
        <w:t xml:space="preserve"> СРЕДНЯ</w:t>
      </w:r>
      <w:r w:rsidR="00336ACC">
        <w:rPr>
          <w:rFonts w:ascii="GHEA Grapalat" w:hAnsi="GHEA Grapalat"/>
          <w:b/>
          <w:i/>
          <w:sz w:val="20"/>
          <w:szCs w:val="20"/>
        </w:rPr>
        <w:t xml:space="preserve">Я ШКОЛА </w:t>
      </w:r>
      <w:r w:rsidRPr="007F035A">
        <w:rPr>
          <w:rFonts w:ascii="GHEA Grapalat" w:hAnsi="GHEA Grapalat"/>
          <w:b/>
          <w:i/>
          <w:sz w:val="20"/>
          <w:szCs w:val="20"/>
        </w:rPr>
        <w:t xml:space="preserve">  ГНКО АРАРАТСКАЯ ОБЛАСТЬ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proofErr w:type="gramStart"/>
      <w:r w:rsidRPr="001C56F7">
        <w:rPr>
          <w:rFonts w:ascii="GHEA Grapalat" w:hAnsi="GHEA Grapalat"/>
          <w:b/>
          <w:i/>
          <w:sz w:val="20"/>
          <w:szCs w:val="20"/>
        </w:rPr>
        <w:t>ОБЪЯВЛЕННЫЙ</w:t>
      </w:r>
      <w:proofErr w:type="gramEnd"/>
      <w:r w:rsidRPr="001C56F7">
        <w:rPr>
          <w:rFonts w:ascii="GHEA Grapalat" w:hAnsi="GHEA Grapalat"/>
          <w:b/>
          <w:i/>
          <w:sz w:val="20"/>
          <w:szCs w:val="20"/>
        </w:rPr>
        <w:t xml:space="preserve">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xml:space="preserve">, в случае признания </w:t>
      </w:r>
      <w:proofErr w:type="gramStart"/>
      <w:r w:rsidR="003D0E3C" w:rsidRPr="001C56F7">
        <w:rPr>
          <w:rFonts w:ascii="GHEA Grapalat" w:hAnsi="GHEA Grapalat"/>
          <w:i/>
          <w:sz w:val="20"/>
          <w:szCs w:val="20"/>
        </w:rPr>
        <w:t>отобранным</w:t>
      </w:r>
      <w:proofErr w:type="gramEnd"/>
      <w:r w:rsidR="003D0E3C" w:rsidRPr="001C56F7">
        <w:rPr>
          <w:rFonts w:ascii="GHEA Grapalat" w:hAnsi="GHEA Grapalat"/>
          <w:i/>
          <w:sz w:val="20"/>
          <w:szCs w:val="20"/>
        </w:rPr>
        <w:t xml:space="preserve">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8A7430" w:rsidRPr="00792326"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336ACC" w:rsidRPr="00D3046F" w:rsidRDefault="00E17B7F" w:rsidP="00336ACC">
      <w:pPr>
        <w:spacing w:after="160"/>
        <w:ind w:firstLine="720"/>
        <w:jc w:val="both"/>
        <w:rPr>
          <w:rFonts w:ascii="GHEA Grapalat" w:hAnsi="GHEA Grapalat"/>
          <w:spacing w:val="-6"/>
          <w:sz w:val="20"/>
          <w:szCs w:val="20"/>
        </w:rPr>
      </w:pPr>
      <w:r w:rsidRPr="00336ACC">
        <w:rPr>
          <w:rFonts w:ascii="GHEA Grapalat" w:hAnsi="GHEA Grapalat"/>
          <w:spacing w:val="-6"/>
          <w:sz w:val="20"/>
          <w:szCs w:val="20"/>
        </w:rPr>
        <w:lastRenderedPageBreak/>
        <w:t xml:space="preserve"> </w:t>
      </w:r>
      <w:r w:rsidR="001E65D1" w:rsidRPr="00336ACC">
        <w:rPr>
          <w:rFonts w:ascii="GHEA Grapalat" w:hAnsi="GHEA Grapalat"/>
          <w:spacing w:val="-6"/>
          <w:sz w:val="20"/>
          <w:szCs w:val="20"/>
        </w:rPr>
        <w:t xml:space="preserve">       </w:t>
      </w:r>
    </w:p>
    <w:p w:rsidR="00096865" w:rsidRPr="00D3046F" w:rsidRDefault="001E65D1" w:rsidP="00336ACC">
      <w:pPr>
        <w:spacing w:after="160"/>
        <w:ind w:firstLine="720"/>
        <w:jc w:val="both"/>
        <w:rPr>
          <w:rFonts w:ascii="GHEA Grapalat" w:hAnsi="GHEA Grapalat"/>
          <w:i/>
          <w:sz w:val="20"/>
          <w:szCs w:val="20"/>
          <w:u w:val="single"/>
          <w:lang w:eastAsia="en-US" w:bidi="ar-SA"/>
        </w:rPr>
      </w:pPr>
      <w:r w:rsidRPr="00D3046F">
        <w:rPr>
          <w:rFonts w:ascii="GHEA Grapalat" w:hAnsi="GHEA Grapalat"/>
          <w:i/>
          <w:spacing w:val="-6"/>
          <w:sz w:val="20"/>
          <w:szCs w:val="20"/>
        </w:rPr>
        <w:t xml:space="preserve"> </w:t>
      </w:r>
      <w:r w:rsidR="00096865" w:rsidRPr="00D3046F">
        <w:rPr>
          <w:rFonts w:ascii="GHEA Grapalat" w:hAnsi="GHEA Grapalat"/>
          <w:i/>
          <w:spacing w:val="-6"/>
          <w:sz w:val="20"/>
          <w:szCs w:val="20"/>
        </w:rPr>
        <w:t xml:space="preserve">Настоящее </w:t>
      </w:r>
      <w:r w:rsidR="008E6440" w:rsidRPr="00D3046F">
        <w:rPr>
          <w:rFonts w:ascii="GHEA Grapalat" w:hAnsi="GHEA Grapalat"/>
          <w:i/>
          <w:spacing w:val="-6"/>
          <w:sz w:val="20"/>
          <w:szCs w:val="20"/>
        </w:rPr>
        <w:t xml:space="preserve"> </w:t>
      </w:r>
      <w:r w:rsidR="00096865" w:rsidRPr="00D3046F">
        <w:rPr>
          <w:rFonts w:ascii="GHEA Grapalat" w:hAnsi="GHEA Grapalat"/>
          <w:i/>
          <w:spacing w:val="-6"/>
          <w:sz w:val="20"/>
          <w:szCs w:val="20"/>
        </w:rPr>
        <w:t xml:space="preserve">Приглашение </w:t>
      </w:r>
      <w:r w:rsidR="008E6440" w:rsidRPr="00D3046F">
        <w:rPr>
          <w:rFonts w:ascii="GHEA Grapalat" w:hAnsi="GHEA Grapalat"/>
          <w:i/>
          <w:spacing w:val="-6"/>
          <w:sz w:val="20"/>
          <w:szCs w:val="20"/>
        </w:rPr>
        <w:t xml:space="preserve"> </w:t>
      </w:r>
      <w:r w:rsidR="00096865" w:rsidRPr="00D3046F">
        <w:rPr>
          <w:rFonts w:ascii="GHEA Grapalat" w:hAnsi="GHEA Grapalat"/>
          <w:i/>
          <w:spacing w:val="-6"/>
          <w:sz w:val="20"/>
          <w:szCs w:val="20"/>
        </w:rPr>
        <w:t xml:space="preserve">предоставляется в дополнение к объявлению </w:t>
      </w:r>
      <w:proofErr w:type="gramStart"/>
      <w:r w:rsidR="00096865" w:rsidRPr="00D3046F">
        <w:rPr>
          <w:rFonts w:ascii="GHEA Grapalat" w:hAnsi="GHEA Grapalat"/>
          <w:i/>
          <w:spacing w:val="-6"/>
          <w:sz w:val="20"/>
          <w:szCs w:val="20"/>
        </w:rPr>
        <w:t>об</w:t>
      </w:r>
      <w:proofErr w:type="gramEnd"/>
      <w:r w:rsidR="00096865" w:rsidRPr="00D3046F">
        <w:rPr>
          <w:rFonts w:ascii="GHEA Grapalat" w:hAnsi="GHEA Grapalat"/>
          <w:i/>
          <w:spacing w:val="-6"/>
          <w:sz w:val="20"/>
          <w:szCs w:val="20"/>
        </w:rPr>
        <w:t xml:space="preserve"> </w:t>
      </w:r>
      <w:r w:rsidR="00BC5174" w:rsidRPr="00D3046F">
        <w:rPr>
          <w:rFonts w:ascii="GHEA Grapalat" w:hAnsi="GHEA Grapalat"/>
          <w:i/>
          <w:spacing w:val="-6"/>
          <w:sz w:val="20"/>
          <w:szCs w:val="20"/>
        </w:rPr>
        <w:t xml:space="preserve">запросе </w:t>
      </w:r>
      <w:proofErr w:type="spellStart"/>
      <w:r w:rsidR="00BC5174" w:rsidRPr="00D3046F">
        <w:rPr>
          <w:rFonts w:ascii="GHEA Grapalat" w:hAnsi="GHEA Grapalat"/>
          <w:i/>
          <w:spacing w:val="-6"/>
          <w:sz w:val="20"/>
          <w:szCs w:val="20"/>
        </w:rPr>
        <w:t>катировок</w:t>
      </w:r>
      <w:proofErr w:type="spellEnd"/>
      <w:r w:rsidR="00096865" w:rsidRPr="00D3046F">
        <w:rPr>
          <w:rFonts w:ascii="GHEA Grapalat" w:hAnsi="GHEA Grapalat"/>
          <w:i/>
          <w:spacing w:val="-6"/>
          <w:sz w:val="20"/>
          <w:szCs w:val="20"/>
        </w:rPr>
        <w:t xml:space="preserve">, проводимом под кодом </w:t>
      </w:r>
      <w:r w:rsidR="009D73E4" w:rsidRPr="00D3046F">
        <w:rPr>
          <w:rFonts w:ascii="GHEA Grapalat" w:hAnsi="GHEA Grapalat"/>
          <w:i/>
          <w:sz w:val="20"/>
          <w:szCs w:val="20"/>
          <w:lang w:eastAsia="en-US" w:bidi="ar-SA"/>
        </w:rPr>
        <w:t>А</w:t>
      </w:r>
      <w:r w:rsidR="009D73E4" w:rsidRPr="00D3046F">
        <w:rPr>
          <w:rFonts w:ascii="GHEA Grapalat" w:hAnsi="GHEA Grapalat"/>
          <w:i/>
          <w:sz w:val="20"/>
          <w:szCs w:val="20"/>
          <w:lang w:val="en-US" w:eastAsia="en-US" w:bidi="ar-SA"/>
        </w:rPr>
        <w:t>MLHMD</w:t>
      </w:r>
      <w:r w:rsidR="009D73E4" w:rsidRPr="00D3046F">
        <w:rPr>
          <w:rFonts w:ascii="GHEA Grapalat" w:hAnsi="GHEA Grapalat"/>
          <w:i/>
          <w:sz w:val="20"/>
          <w:szCs w:val="20"/>
          <w:lang w:eastAsia="en-US" w:bidi="ar-SA"/>
        </w:rPr>
        <w:t>-</w:t>
      </w:r>
      <w:r w:rsidR="009D73E4" w:rsidRPr="00D3046F">
        <w:rPr>
          <w:rFonts w:ascii="GHEA Grapalat" w:hAnsi="GHEA Grapalat"/>
          <w:i/>
          <w:sz w:val="20"/>
          <w:szCs w:val="20"/>
          <w:lang w:val="en-US" w:eastAsia="en-US" w:bidi="ar-SA"/>
        </w:rPr>
        <w:t>GHAPDZB</w:t>
      </w:r>
      <w:r w:rsidR="009D73E4" w:rsidRPr="00D3046F">
        <w:rPr>
          <w:rFonts w:ascii="GHEA Grapalat" w:hAnsi="GHEA Grapalat"/>
          <w:i/>
          <w:sz w:val="20"/>
          <w:szCs w:val="20"/>
          <w:lang w:eastAsia="en-US" w:bidi="ar-SA"/>
        </w:rPr>
        <w:t xml:space="preserve">-20/01 </w:t>
      </w:r>
      <w:r w:rsidR="00096865" w:rsidRPr="00D3046F">
        <w:rPr>
          <w:rFonts w:ascii="GHEA Grapalat" w:hAnsi="GHEA Grapalat"/>
          <w:i/>
          <w:spacing w:val="-6"/>
          <w:sz w:val="20"/>
          <w:szCs w:val="20"/>
        </w:rPr>
        <w:t>(далее — процедура).</w:t>
      </w:r>
    </w:p>
    <w:p w:rsidR="00096865" w:rsidRPr="001C56F7" w:rsidRDefault="00096865" w:rsidP="00BC5174">
      <w:pPr>
        <w:pStyle w:val="aa"/>
        <w:widowControl w:val="0"/>
        <w:spacing w:after="0"/>
        <w:ind w:right="-7" w:firstLine="567"/>
        <w:jc w:val="both"/>
        <w:rPr>
          <w:rFonts w:ascii="GHEA Grapalat" w:hAnsi="GHEA Grapalat"/>
          <w:b/>
          <w:i/>
          <w:sz w:val="20"/>
          <w:szCs w:val="20"/>
        </w:rPr>
      </w:pPr>
      <w:proofErr w:type="gramStart"/>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Pr>
          <w:rFonts w:ascii="GHEA Grapalat" w:hAnsi="GHEA Grapalat"/>
          <w:b/>
          <w:i/>
          <w:sz w:val="20"/>
          <w:szCs w:val="20"/>
          <w:lang w:eastAsia="en-US" w:bidi="ar-SA"/>
        </w:rPr>
        <w:t xml:space="preserve"> </w:t>
      </w:r>
      <w:r w:rsidR="00336ACC">
        <w:rPr>
          <w:rFonts w:ascii="GHEA Grapalat" w:hAnsi="GHEA Grapalat"/>
          <w:b/>
          <w:i/>
          <w:sz w:val="20"/>
          <w:szCs w:val="20"/>
          <w:lang w:eastAsia="en-US" w:bidi="ar-SA"/>
        </w:rPr>
        <w:t>«</w:t>
      </w:r>
      <w:proofErr w:type="spellStart"/>
      <w:r w:rsidR="00336ACC" w:rsidRPr="00336ACC">
        <w:rPr>
          <w:rFonts w:ascii="GHEA Grapalat" w:hAnsi="GHEA Grapalat"/>
          <w:b/>
          <w:i/>
          <w:sz w:val="20"/>
          <w:szCs w:val="20"/>
          <w:lang w:eastAsia="en-US" w:bidi="ar-SA"/>
        </w:rPr>
        <w:t>Ланжазат</w:t>
      </w:r>
      <w:proofErr w:type="spellEnd"/>
      <w:r w:rsidR="00336ACC" w:rsidRPr="00336ACC">
        <w:rPr>
          <w:rFonts w:ascii="GHEA Grapalat" w:hAnsi="GHEA Grapalat"/>
          <w:b/>
          <w:i/>
          <w:sz w:val="20"/>
          <w:szCs w:val="20"/>
          <w:lang w:eastAsia="en-US" w:bidi="ar-SA"/>
        </w:rPr>
        <w:t xml:space="preserve"> </w:t>
      </w:r>
      <w:r w:rsidR="007F035A" w:rsidRPr="007F035A">
        <w:rPr>
          <w:rFonts w:ascii="GHEA Grapalat" w:hAnsi="GHEA Grapalat"/>
          <w:b/>
          <w:i/>
          <w:sz w:val="20"/>
          <w:szCs w:val="20"/>
          <w:lang w:eastAsia="en-US" w:bidi="ar-SA"/>
        </w:rPr>
        <w:t xml:space="preserve"> средн</w:t>
      </w:r>
      <w:r w:rsidR="00336ACC">
        <w:rPr>
          <w:rFonts w:ascii="GHEA Grapalat" w:hAnsi="GHEA Grapalat"/>
          <w:b/>
          <w:i/>
          <w:sz w:val="20"/>
          <w:szCs w:val="20"/>
          <w:lang w:eastAsia="en-US" w:bidi="ar-SA"/>
        </w:rPr>
        <w:t>яя школа</w:t>
      </w:r>
      <w:r w:rsidR="007F035A" w:rsidRPr="007F035A">
        <w:rPr>
          <w:rFonts w:ascii="GHEA Grapalat" w:hAnsi="GHEA Grapalat"/>
          <w:b/>
          <w:i/>
          <w:sz w:val="20"/>
          <w:szCs w:val="20"/>
          <w:lang w:eastAsia="en-US" w:bidi="ar-SA"/>
        </w:rPr>
        <w:t>» ГНКО</w:t>
      </w:r>
      <w:r w:rsidR="008E6440" w:rsidRPr="001C56F7">
        <w:rPr>
          <w:rFonts w:ascii="GHEA Grapalat" w:hAnsi="GHEA Grapalat"/>
          <w:b/>
          <w:i/>
          <w:sz w:val="20"/>
          <w:szCs w:val="20"/>
        </w:rPr>
        <w:t xml:space="preserve"> </w:t>
      </w:r>
      <w:r w:rsidRPr="001C56F7">
        <w:rPr>
          <w:rFonts w:ascii="GHEA Grapalat" w:hAnsi="GHEA Grapalat"/>
          <w:i/>
          <w:sz w:val="20"/>
          <w:szCs w:val="20"/>
        </w:rPr>
        <w:t>" (далее — заказчик</w:t>
      </w:r>
      <w:proofErr w:type="gramEnd"/>
      <w:r w:rsidRPr="001C56F7">
        <w:rPr>
          <w:rFonts w:ascii="GHEA Grapalat" w:hAnsi="GHEA Grapalat"/>
          <w:i/>
          <w:sz w:val="20"/>
          <w:szCs w:val="20"/>
        </w:rPr>
        <w:t>)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23"/>
        <w:widowControl w:val="0"/>
        <w:spacing w:line="240" w:lineRule="auto"/>
        <w:ind w:firstLine="567"/>
        <w:rPr>
          <w:rFonts w:ascii="GHEA Grapalat" w:hAnsi="GHEA Grapalat"/>
          <w:i/>
        </w:rPr>
      </w:pPr>
    </w:p>
    <w:p w:rsidR="00100C01" w:rsidRPr="00336ACC" w:rsidRDefault="00A81DD5" w:rsidP="00100C01">
      <w:pPr>
        <w:ind w:firstLine="720"/>
        <w:jc w:val="center"/>
        <w:rPr>
          <w:rFonts w:ascii="GHEA Grapalat" w:hAnsi="GHEA Grapalat"/>
          <w:i/>
          <w:sz w:val="20"/>
          <w:szCs w:val="20"/>
          <w:lang w:eastAsia="en-US" w:bidi="ar-SA"/>
        </w:rPr>
      </w:pPr>
      <w:r w:rsidRPr="00100C01">
        <w:rPr>
          <w:rFonts w:ascii="GHEA Grapalat" w:hAnsi="GHEA Grapalat"/>
          <w:i/>
          <w:sz w:val="20"/>
          <w:szCs w:val="20"/>
        </w:rPr>
        <w:t>Адрес электронной почты секретаря оценочной комиссии "</w:t>
      </w:r>
      <w:r w:rsidR="008E6440" w:rsidRPr="00100C01">
        <w:rPr>
          <w:rFonts w:ascii="GHEA Grapalat" w:hAnsi="GHEA Grapalat"/>
          <w:i/>
          <w:sz w:val="20"/>
          <w:szCs w:val="20"/>
          <w:lang w:eastAsia="en-US" w:bidi="ar-SA"/>
        </w:rPr>
        <w:t xml:space="preserve"> </w:t>
      </w:r>
      <w:proofErr w:type="spellStart"/>
      <w:r w:rsidR="00336ACC" w:rsidRPr="00336ACC">
        <w:rPr>
          <w:rFonts w:ascii="GHEA Grapalat" w:hAnsi="GHEA Grapalat"/>
          <w:i/>
          <w:sz w:val="20"/>
          <w:szCs w:val="20"/>
          <w:lang w:val="en-US" w:eastAsia="en-US" w:bidi="ar-SA"/>
        </w:rPr>
        <w:t>lanjazat</w:t>
      </w:r>
      <w:proofErr w:type="spellEnd"/>
      <w:r w:rsidR="00336ACC" w:rsidRPr="00336ACC">
        <w:rPr>
          <w:rFonts w:ascii="GHEA Grapalat" w:hAnsi="GHEA Grapalat"/>
          <w:i/>
          <w:sz w:val="20"/>
          <w:szCs w:val="20"/>
          <w:lang w:eastAsia="en-US" w:bidi="ar-SA"/>
        </w:rPr>
        <w:t>100@</w:t>
      </w:r>
      <w:r w:rsidR="00336ACC" w:rsidRPr="00336ACC">
        <w:rPr>
          <w:rFonts w:ascii="GHEA Grapalat" w:hAnsi="GHEA Grapalat"/>
          <w:i/>
          <w:sz w:val="20"/>
          <w:szCs w:val="20"/>
          <w:lang w:val="en-US" w:eastAsia="en-US" w:bidi="ar-SA"/>
        </w:rPr>
        <w:t>mail</w:t>
      </w:r>
      <w:r w:rsidR="00336ACC" w:rsidRPr="00336ACC">
        <w:rPr>
          <w:rFonts w:ascii="GHEA Grapalat" w:hAnsi="GHEA Grapalat"/>
          <w:i/>
          <w:sz w:val="20"/>
          <w:szCs w:val="20"/>
          <w:lang w:eastAsia="en-US" w:bidi="ar-SA"/>
        </w:rPr>
        <w:t>.</w:t>
      </w:r>
      <w:proofErr w:type="spellStart"/>
      <w:r w:rsidR="00336ACC" w:rsidRPr="00336ACC">
        <w:rPr>
          <w:rFonts w:ascii="GHEA Grapalat" w:hAnsi="GHEA Grapalat"/>
          <w:i/>
          <w:sz w:val="20"/>
          <w:szCs w:val="20"/>
          <w:lang w:val="en-US" w:eastAsia="en-US" w:bidi="ar-SA"/>
        </w:rPr>
        <w:t>ru</w:t>
      </w:r>
      <w:proofErr w:type="spellEnd"/>
      <w:r w:rsidR="00336ACC" w:rsidRPr="00336ACC">
        <w:rPr>
          <w:rFonts w:ascii="GHEA Grapalat" w:hAnsi="GHEA Grapalat"/>
          <w:i/>
          <w:sz w:val="20"/>
          <w:szCs w:val="20"/>
          <w:lang w:eastAsia="en-US" w:bidi="ar-SA"/>
        </w:rPr>
        <w:t>&gt;&gt;,</w:t>
      </w:r>
    </w:p>
    <w:p w:rsidR="003E1421" w:rsidRPr="001C56F7" w:rsidRDefault="003E1421" w:rsidP="00BC5174">
      <w:pPr>
        <w:pStyle w:val="23"/>
        <w:widowControl w:val="0"/>
        <w:spacing w:line="240" w:lineRule="auto"/>
        <w:ind w:firstLine="567"/>
        <w:rPr>
          <w:rFonts w:ascii="GHEA Grapalat" w:hAnsi="GHEA Grapalat"/>
          <w:i/>
        </w:rPr>
      </w:pPr>
    </w:p>
    <w:p w:rsidR="00096865" w:rsidRPr="001C56F7"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D746CA" w:rsidRPr="001E65D1">
        <w:rPr>
          <w:rFonts w:ascii="GHEA Grapalat" w:hAnsi="GHEA Grapalat"/>
          <w:i/>
          <w:sz w:val="22"/>
          <w:szCs w:val="22"/>
        </w:rPr>
        <w:lastRenderedPageBreak/>
        <w:t xml:space="preserve">                                                                               </w:t>
      </w:r>
      <w:r w:rsidR="008E6440" w:rsidRPr="001C56F7">
        <w:rPr>
          <w:rFonts w:ascii="GHEA Grapalat" w:hAnsi="GHEA Grapalat"/>
          <w:i/>
          <w:sz w:val="22"/>
          <w:szCs w:val="22"/>
        </w:rPr>
        <w:t xml:space="preserve"> </w:t>
      </w:r>
      <w:r w:rsidRPr="001C56F7">
        <w:rPr>
          <w:rFonts w:ascii="GHEA Grapalat" w:hAnsi="GHEA Grapalat"/>
          <w:i/>
          <w:sz w:val="22"/>
          <w:szCs w:val="22"/>
        </w:rPr>
        <w:t>ЧАСТЬ I</w:t>
      </w:r>
    </w:p>
    <w:p w:rsidR="00096865" w:rsidRPr="001C56F7" w:rsidRDefault="00096865" w:rsidP="00B46D58">
      <w:pPr>
        <w:pStyle w:val="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336ACC">
        <w:rPr>
          <w:rFonts w:ascii="GHEA Grapalat" w:hAnsi="GHEA Grapalat"/>
          <w:b/>
          <w:lang w:eastAsia="en-US" w:bidi="ar-SA"/>
        </w:rPr>
        <w:t>«</w:t>
      </w:r>
      <w:proofErr w:type="spellStart"/>
      <w:r w:rsidR="00336ACC" w:rsidRPr="00336ACC">
        <w:rPr>
          <w:rFonts w:ascii="GHEA Grapalat" w:hAnsi="GHEA Grapalat"/>
          <w:b/>
          <w:lang w:eastAsia="en-US" w:bidi="ar-SA"/>
        </w:rPr>
        <w:t>Ланжазат</w:t>
      </w:r>
      <w:proofErr w:type="spellEnd"/>
      <w:r w:rsidR="00336ACC" w:rsidRPr="00336ACC">
        <w:rPr>
          <w:rFonts w:ascii="GHEA Grapalat" w:hAnsi="GHEA Grapalat"/>
          <w:b/>
          <w:lang w:eastAsia="en-US" w:bidi="ar-SA"/>
        </w:rPr>
        <w:t xml:space="preserve"> </w:t>
      </w:r>
      <w:r w:rsidR="007F035A" w:rsidRPr="007F035A">
        <w:rPr>
          <w:rFonts w:ascii="GHEA Grapalat" w:hAnsi="GHEA Grapalat"/>
          <w:b/>
          <w:lang w:eastAsia="en-US" w:bidi="ar-SA"/>
        </w:rPr>
        <w:t xml:space="preserve"> средн</w:t>
      </w:r>
      <w:r w:rsidR="00336ACC">
        <w:rPr>
          <w:rFonts w:ascii="GHEA Grapalat" w:hAnsi="GHEA Grapalat"/>
          <w:b/>
          <w:lang w:eastAsia="en-US" w:bidi="ar-SA"/>
        </w:rPr>
        <w:t xml:space="preserve">яя школа </w:t>
      </w:r>
      <w:r w:rsidR="007F035A" w:rsidRPr="007F035A">
        <w:rPr>
          <w:rFonts w:ascii="GHEA Grapalat" w:hAnsi="GHEA Grapalat"/>
          <w:b/>
          <w:lang w:eastAsia="en-US" w:bidi="ar-SA"/>
        </w:rPr>
        <w:t xml:space="preserve">» ГНКО </w:t>
      </w:r>
      <w:r w:rsidR="008E6440" w:rsidRPr="001C56F7">
        <w:rPr>
          <w:rFonts w:ascii="GHEA Grapalat" w:hAnsi="GHEA Grapalat"/>
          <w:b/>
        </w:rPr>
        <w:t xml:space="preserve">"Араратская </w:t>
      </w:r>
      <w:r w:rsidR="007F035A" w:rsidRPr="007F035A">
        <w:rPr>
          <w:rFonts w:ascii="GHEA Grapalat" w:hAnsi="GHEA Grapalat"/>
          <w:b/>
        </w:rPr>
        <w:t>область</w:t>
      </w:r>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8E6440" w:rsidRPr="001C56F7">
        <w:rPr>
          <w:rFonts w:ascii="GHEA Grapalat" w:hAnsi="GHEA Grapalat"/>
        </w:rPr>
        <w:t>1</w:t>
      </w:r>
      <w:r w:rsidR="00336ACC" w:rsidRPr="00336ACC">
        <w:rPr>
          <w:rFonts w:ascii="GHEA Grapalat" w:hAnsi="GHEA Grapalat"/>
        </w:rPr>
        <w:t>4</w:t>
      </w:r>
      <w:r w:rsidRPr="001C56F7">
        <w:rPr>
          <w:rFonts w:ascii="GHEA Grapalat" w:hAnsi="GHEA Grapalat"/>
        </w:rPr>
        <w:t>":</w:t>
      </w:r>
    </w:p>
    <w:p w:rsidR="008E6440" w:rsidRPr="001C56F7" w:rsidRDefault="008E6440" w:rsidP="008E6440">
      <w:pPr>
        <w:rPr>
          <w:rFonts w:ascii="GHEA Grapalat" w:hAnsi="GHEA Grapalat"/>
        </w:rPr>
      </w:pPr>
    </w:p>
    <w:tbl>
      <w:tblPr>
        <w:tblW w:w="10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788"/>
      </w:tblGrid>
      <w:tr w:rsidR="00096865" w:rsidRPr="001C56F7" w:rsidTr="00D3046F">
        <w:trPr>
          <w:jc w:val="center"/>
        </w:trPr>
        <w:tc>
          <w:tcPr>
            <w:tcW w:w="1530" w:type="dxa"/>
            <w:vAlign w:val="center"/>
          </w:tcPr>
          <w:p w:rsidR="00096865" w:rsidRPr="00562E4B" w:rsidRDefault="00096865" w:rsidP="001D1F0F">
            <w:pPr>
              <w:pStyle w:val="23"/>
              <w:widowControl w:val="0"/>
              <w:spacing w:line="240" w:lineRule="auto"/>
              <w:ind w:firstLine="0"/>
              <w:jc w:val="center"/>
              <w:rPr>
                <w:rFonts w:ascii="GHEA Grapalat" w:hAnsi="GHEA Grapalat"/>
                <w:b/>
                <w:bCs/>
                <w:i/>
                <w:iCs/>
              </w:rPr>
            </w:pPr>
            <w:r w:rsidRPr="00562E4B">
              <w:rPr>
                <w:rFonts w:ascii="GHEA Grapalat" w:hAnsi="GHEA Grapalat"/>
                <w:b/>
                <w:i/>
              </w:rPr>
              <w:t>Номера лотов</w:t>
            </w:r>
          </w:p>
        </w:tc>
        <w:tc>
          <w:tcPr>
            <w:tcW w:w="8788" w:type="dxa"/>
            <w:vAlign w:val="center"/>
          </w:tcPr>
          <w:p w:rsidR="00096865" w:rsidRPr="00562E4B" w:rsidRDefault="00096865" w:rsidP="001D1F0F">
            <w:pPr>
              <w:pStyle w:val="23"/>
              <w:widowControl w:val="0"/>
              <w:spacing w:line="240" w:lineRule="auto"/>
              <w:ind w:firstLine="0"/>
              <w:jc w:val="center"/>
              <w:rPr>
                <w:rFonts w:ascii="GHEA Grapalat" w:hAnsi="GHEA Grapalat"/>
                <w:b/>
                <w:bCs/>
                <w:i/>
                <w:iCs/>
              </w:rPr>
            </w:pPr>
            <w:r w:rsidRPr="00562E4B">
              <w:rPr>
                <w:rFonts w:ascii="GHEA Grapalat" w:hAnsi="GHEA Grapalat"/>
                <w:b/>
                <w:i/>
              </w:rPr>
              <w:t>Наименование лота</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rPr>
            </w:pPr>
            <w:r w:rsidRPr="00562E4B">
              <w:rPr>
                <w:rFonts w:ascii="GHEA Grapalat" w:hAnsi="GHEA Grapalat"/>
                <w:i/>
              </w:rPr>
              <w:t>1</w:t>
            </w:r>
          </w:p>
        </w:tc>
        <w:tc>
          <w:tcPr>
            <w:tcW w:w="8788" w:type="dxa"/>
          </w:tcPr>
          <w:p w:rsidR="00336ACC" w:rsidRPr="00336ACC" w:rsidRDefault="00336ACC" w:rsidP="00336ACC">
            <w:pPr>
              <w:rPr>
                <w:rFonts w:ascii="GHEA Grapalat" w:hAnsi="GHEA Grapalat"/>
                <w:sz w:val="20"/>
                <w:szCs w:val="20"/>
                <w:lang w:val="en-US"/>
              </w:rPr>
            </w:pPr>
            <w:r w:rsidRPr="00336ACC">
              <w:rPr>
                <w:rFonts w:ascii="GHEA Grapalat" w:hAnsi="GHEA Grapalat"/>
                <w:sz w:val="20"/>
                <w:szCs w:val="20"/>
              </w:rPr>
              <w:t xml:space="preserve">хлеб </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rPr>
            </w:pPr>
            <w:r w:rsidRPr="00562E4B">
              <w:rPr>
                <w:rFonts w:ascii="GHEA Grapalat" w:hAnsi="GHEA Grapalat"/>
                <w:i/>
              </w:rPr>
              <w:t>2</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рис</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rPr>
            </w:pPr>
            <w:r w:rsidRPr="00562E4B">
              <w:rPr>
                <w:rFonts w:ascii="GHEA Grapalat" w:hAnsi="GHEA Grapalat"/>
                <w:i/>
                <w:lang w:val="en-US"/>
              </w:rPr>
              <w:t>3</w:t>
            </w:r>
            <w:r w:rsidRPr="00562E4B">
              <w:rPr>
                <w:rFonts w:ascii="GHEA Grapalat" w:hAnsi="GHEA Grapalat"/>
                <w:i/>
              </w:rPr>
              <w:t>.</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макаронные изделия</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4</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гречиха</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5</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чечевица</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6</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вафля</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7</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 xml:space="preserve">Подсолнечное масло рафинированное / </w:t>
            </w:r>
            <w:proofErr w:type="gramStart"/>
            <w:r w:rsidRPr="00336ACC">
              <w:rPr>
                <w:rFonts w:ascii="GHEA Grapalat" w:hAnsi="GHEA Grapalat"/>
                <w:sz w:val="20"/>
                <w:szCs w:val="20"/>
              </w:rPr>
              <w:t>рафинированное</w:t>
            </w:r>
            <w:proofErr w:type="gramEnd"/>
            <w:r w:rsidRPr="00336ACC">
              <w:rPr>
                <w:rFonts w:ascii="GHEA Grapalat" w:hAnsi="GHEA Grapalat"/>
                <w:sz w:val="20"/>
                <w:szCs w:val="20"/>
              </w:rPr>
              <w:t xml:space="preserve"> /</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8</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Куриная грудка</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9</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Натуральный сок</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10</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Красная фасоль</w:t>
            </w:r>
          </w:p>
        </w:tc>
      </w:tr>
      <w:tr w:rsidR="00336ACC" w:rsidRPr="001C56F7" w:rsidTr="00D3046F">
        <w:trPr>
          <w:jc w:val="center"/>
        </w:trPr>
        <w:tc>
          <w:tcPr>
            <w:tcW w:w="1530" w:type="dxa"/>
            <w:vAlign w:val="center"/>
          </w:tcPr>
          <w:p w:rsidR="00336ACC" w:rsidRPr="00562E4B" w:rsidRDefault="00336ACC" w:rsidP="001D1F0F">
            <w:pPr>
              <w:pStyle w:val="23"/>
              <w:widowControl w:val="0"/>
              <w:spacing w:line="240" w:lineRule="auto"/>
              <w:ind w:firstLine="0"/>
              <w:jc w:val="center"/>
              <w:rPr>
                <w:rFonts w:ascii="GHEA Grapalat" w:hAnsi="GHEA Grapalat"/>
                <w:i/>
                <w:lang w:val="en-US"/>
              </w:rPr>
            </w:pPr>
            <w:r>
              <w:rPr>
                <w:rFonts w:ascii="GHEA Grapalat" w:hAnsi="GHEA Grapalat"/>
                <w:i/>
                <w:lang w:val="en-US"/>
              </w:rPr>
              <w:t>11</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картофель</w:t>
            </w:r>
          </w:p>
        </w:tc>
      </w:tr>
      <w:tr w:rsidR="00336ACC" w:rsidRPr="001C56F7" w:rsidTr="00D3046F">
        <w:trPr>
          <w:jc w:val="center"/>
        </w:trPr>
        <w:tc>
          <w:tcPr>
            <w:tcW w:w="1530" w:type="dxa"/>
            <w:vAlign w:val="center"/>
          </w:tcPr>
          <w:p w:rsidR="00336ACC" w:rsidRPr="00562E4B" w:rsidRDefault="00336ACC" w:rsidP="00BF1F03">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1</w:t>
            </w:r>
            <w:r>
              <w:rPr>
                <w:rFonts w:ascii="GHEA Grapalat" w:hAnsi="GHEA Grapalat"/>
                <w:i/>
                <w:lang w:val="en-US"/>
              </w:rPr>
              <w:t>2</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Пшеничная мука</w:t>
            </w:r>
          </w:p>
        </w:tc>
      </w:tr>
      <w:tr w:rsidR="00336ACC" w:rsidRPr="001C56F7" w:rsidTr="00D3046F">
        <w:trPr>
          <w:jc w:val="center"/>
        </w:trPr>
        <w:tc>
          <w:tcPr>
            <w:tcW w:w="1530" w:type="dxa"/>
            <w:vAlign w:val="center"/>
          </w:tcPr>
          <w:p w:rsidR="00336ACC" w:rsidRPr="00562E4B" w:rsidRDefault="00336ACC" w:rsidP="00BF1F03">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1</w:t>
            </w:r>
            <w:r>
              <w:rPr>
                <w:rFonts w:ascii="GHEA Grapalat" w:hAnsi="GHEA Grapalat"/>
                <w:i/>
                <w:lang w:val="en-US"/>
              </w:rPr>
              <w:t>3</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соль</w:t>
            </w:r>
          </w:p>
        </w:tc>
      </w:tr>
      <w:tr w:rsidR="00336ACC" w:rsidRPr="001C56F7" w:rsidTr="00D3046F">
        <w:trPr>
          <w:jc w:val="center"/>
        </w:trPr>
        <w:tc>
          <w:tcPr>
            <w:tcW w:w="1530" w:type="dxa"/>
            <w:vAlign w:val="center"/>
          </w:tcPr>
          <w:p w:rsidR="00336ACC" w:rsidRPr="00562E4B" w:rsidRDefault="00336ACC" w:rsidP="00BF1F03">
            <w:pPr>
              <w:pStyle w:val="23"/>
              <w:widowControl w:val="0"/>
              <w:spacing w:line="240" w:lineRule="auto"/>
              <w:ind w:firstLine="0"/>
              <w:jc w:val="center"/>
              <w:rPr>
                <w:rFonts w:ascii="GHEA Grapalat" w:hAnsi="GHEA Grapalat"/>
                <w:i/>
                <w:lang w:val="en-US"/>
              </w:rPr>
            </w:pPr>
            <w:r w:rsidRPr="00562E4B">
              <w:rPr>
                <w:rFonts w:ascii="GHEA Grapalat" w:hAnsi="GHEA Grapalat"/>
                <w:i/>
                <w:lang w:val="en-US"/>
              </w:rPr>
              <w:t>1</w:t>
            </w:r>
            <w:r>
              <w:rPr>
                <w:rFonts w:ascii="GHEA Grapalat" w:hAnsi="GHEA Grapalat"/>
                <w:i/>
                <w:lang w:val="en-US"/>
              </w:rPr>
              <w:t>4</w:t>
            </w:r>
          </w:p>
        </w:tc>
        <w:tc>
          <w:tcPr>
            <w:tcW w:w="8788" w:type="dxa"/>
          </w:tcPr>
          <w:p w:rsidR="00336ACC" w:rsidRPr="00336ACC" w:rsidRDefault="00336ACC" w:rsidP="00336ACC">
            <w:pPr>
              <w:rPr>
                <w:rFonts w:ascii="GHEA Grapalat" w:hAnsi="GHEA Grapalat"/>
                <w:sz w:val="20"/>
                <w:szCs w:val="20"/>
              </w:rPr>
            </w:pPr>
            <w:r w:rsidRPr="00336ACC">
              <w:rPr>
                <w:rFonts w:ascii="GHEA Grapalat" w:hAnsi="GHEA Grapalat"/>
                <w:sz w:val="20"/>
                <w:szCs w:val="20"/>
              </w:rPr>
              <w:t>печенье</w:t>
            </w:r>
          </w:p>
        </w:tc>
      </w:tr>
    </w:tbl>
    <w:p w:rsidR="00096865" w:rsidRPr="001C56F7" w:rsidRDefault="00816505" w:rsidP="001D1F0F">
      <w:pPr>
        <w:pStyle w:val="23"/>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336ACC" w:rsidRPr="00D3046F" w:rsidRDefault="00336ACC" w:rsidP="00B46D58">
      <w:pPr>
        <w:widowControl w:val="0"/>
        <w:spacing w:after="160"/>
        <w:jc w:val="center"/>
        <w:rPr>
          <w:rFonts w:ascii="GHEA Grapalat" w:hAnsi="GHEA Grapalat"/>
          <w:b/>
          <w:sz w:val="20"/>
          <w:szCs w:val="20"/>
        </w:rPr>
      </w:pP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3)которые или представитель исполнительного </w:t>
      </w:r>
      <w:proofErr w:type="gramStart"/>
      <w:r w:rsidRPr="001C56F7">
        <w:rPr>
          <w:rFonts w:ascii="GHEA Grapalat" w:hAnsi="GHEA Grapalat"/>
          <w:i/>
          <w:sz w:val="20"/>
          <w:szCs w:val="20"/>
        </w:rPr>
        <w:t>органа</w:t>
      </w:r>
      <w:proofErr w:type="gramEnd"/>
      <w:r w:rsidRPr="001C56F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эксплуатацию детей или преступление, включающее </w:t>
      </w:r>
      <w:proofErr w:type="spellStart"/>
      <w:r w:rsidRPr="001C56F7">
        <w:rPr>
          <w:rFonts w:ascii="GHEA Grapalat" w:hAnsi="GHEA Grapalat"/>
          <w:i/>
          <w:sz w:val="20"/>
          <w:szCs w:val="20"/>
        </w:rPr>
        <w:t>трафикинг</w:t>
      </w:r>
      <w:proofErr w:type="spellEnd"/>
      <w:r w:rsidRPr="001C56F7">
        <w:rPr>
          <w:rFonts w:ascii="GHEA Grapalat" w:hAnsi="GHEA Grapalat"/>
          <w:i/>
          <w:sz w:val="20"/>
          <w:szCs w:val="20"/>
        </w:rPr>
        <w:t xml:space="preserve">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C56F7">
        <w:rPr>
          <w:rFonts w:ascii="GHEA Grapalat" w:hAnsi="GHEA Grapalat"/>
          <w:i/>
          <w:sz w:val="20"/>
          <w:szCs w:val="20"/>
        </w:rPr>
        <w:t>необжалуемый</w:t>
      </w:r>
      <w:proofErr w:type="spellEnd"/>
      <w:r w:rsidRPr="001C56F7">
        <w:rPr>
          <w:rFonts w:ascii="GHEA Grapalat" w:hAnsi="GHEA Grapalat"/>
          <w:i/>
          <w:sz w:val="20"/>
          <w:szCs w:val="20"/>
        </w:rPr>
        <w:t xml:space="preserve"> административный акт за </w:t>
      </w:r>
      <w:proofErr w:type="spellStart"/>
      <w:r w:rsidRPr="001C56F7">
        <w:rPr>
          <w:rFonts w:ascii="GHEA Grapalat" w:hAnsi="GHEA Grapalat"/>
          <w:i/>
          <w:sz w:val="20"/>
          <w:szCs w:val="20"/>
        </w:rPr>
        <w:t>антиконкурентное</w:t>
      </w:r>
      <w:proofErr w:type="spellEnd"/>
      <w:r w:rsidRPr="001C56F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w:t>
      </w:r>
      <w:r w:rsidRPr="001C56F7">
        <w:rPr>
          <w:rFonts w:ascii="GHEA Grapalat" w:hAnsi="GHEA Grapalat"/>
          <w:i/>
          <w:sz w:val="20"/>
          <w:szCs w:val="20"/>
        </w:rPr>
        <w:lastRenderedPageBreak/>
        <w:t>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C56F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частником</w:t>
      </w:r>
      <w:proofErr w:type="spellEnd"/>
      <w:r w:rsidRPr="001C56F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.л</w:t>
      </w:r>
      <w:proofErr w:type="gramEnd"/>
      <w:r w:rsidRPr="001C56F7">
        <w:rPr>
          <w:rFonts w:ascii="GHEA Grapalat" w:hAnsi="GHEA Grapalat"/>
          <w:i/>
          <w:color w:val="000000"/>
          <w:sz w:val="20"/>
          <w:szCs w:val="20"/>
        </w:rPr>
        <w:t>ицом</w:t>
      </w:r>
      <w:proofErr w:type="spellEnd"/>
      <w:r w:rsidRPr="001C56F7">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.п</w:t>
      </w:r>
      <w:proofErr w:type="gramEnd"/>
      <w:r w:rsidRPr="001C56F7">
        <w:rPr>
          <w:rFonts w:ascii="GHEA Grapalat" w:hAnsi="GHEA Grapalat"/>
          <w:i/>
          <w:color w:val="000000"/>
          <w:sz w:val="20"/>
          <w:szCs w:val="20"/>
        </w:rPr>
        <w:t>редседателем</w:t>
      </w:r>
      <w:proofErr w:type="spellEnd"/>
      <w:r w:rsidRPr="001C56F7">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.с</w:t>
      </w:r>
      <w:proofErr w:type="gramEnd"/>
      <w:r w:rsidRPr="001C56F7">
        <w:rPr>
          <w:rFonts w:ascii="GHEA Grapalat" w:hAnsi="GHEA Grapalat"/>
          <w:i/>
          <w:color w:val="000000"/>
          <w:sz w:val="20"/>
          <w:szCs w:val="20"/>
        </w:rPr>
        <w:t>отрудником</w:t>
      </w:r>
      <w:proofErr w:type="spellEnd"/>
      <w:r w:rsidRPr="001C56F7">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.д</w:t>
      </w:r>
      <w:proofErr w:type="gramEnd"/>
      <w:r w:rsidRPr="001C56F7">
        <w:rPr>
          <w:rFonts w:ascii="GHEA Grapalat" w:hAnsi="GHEA Grapalat"/>
          <w:i/>
          <w:color w:val="000000"/>
          <w:sz w:val="20"/>
          <w:szCs w:val="20"/>
        </w:rPr>
        <w:t>анное</w:t>
      </w:r>
      <w:proofErr w:type="spellEnd"/>
      <w:r w:rsidRPr="001C56F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w:t>
      </w:r>
      <w:proofErr w:type="spellEnd"/>
      <w:r w:rsidRPr="001C56F7">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.к</w:t>
      </w:r>
      <w:proofErr w:type="gramEnd"/>
      <w:r w:rsidRPr="001C56F7">
        <w:rPr>
          <w:rFonts w:ascii="GHEA Grapalat" w:hAnsi="GHEA Grapalat"/>
          <w:i/>
          <w:color w:val="000000"/>
          <w:sz w:val="20"/>
          <w:szCs w:val="20"/>
        </w:rPr>
        <w:t>то</w:t>
      </w:r>
      <w:proofErr w:type="spellEnd"/>
      <w:r w:rsidRPr="001C56F7">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.о</w:t>
      </w:r>
      <w:proofErr w:type="gramEnd"/>
      <w:r w:rsidRPr="001C56F7">
        <w:rPr>
          <w:rFonts w:ascii="GHEA Grapalat" w:hAnsi="GHEA Grapalat"/>
          <w:i/>
          <w:color w:val="000000"/>
          <w:sz w:val="20"/>
          <w:szCs w:val="20"/>
        </w:rPr>
        <w:t>ни</w:t>
      </w:r>
      <w:proofErr w:type="spellEnd"/>
      <w:r w:rsidRPr="001C56F7">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proofErr w:type="gramStart"/>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23"/>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af6"/>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xml:space="preserve">. При этом участник в письменной форме уведомляется об основаниях </w:t>
      </w:r>
      <w:proofErr w:type="spellStart"/>
      <w:r w:rsidRPr="001C56F7">
        <w:rPr>
          <w:rFonts w:ascii="GHEA Grapalat" w:hAnsi="GHEA Grapalat"/>
          <w:i/>
          <w:sz w:val="20"/>
          <w:szCs w:val="20"/>
        </w:rPr>
        <w:t>непредоставления</w:t>
      </w:r>
      <w:proofErr w:type="spellEnd"/>
      <w:r w:rsidRPr="001C56F7">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proofErr w:type="spellStart"/>
      <w:r w:rsidR="00F9791A" w:rsidRPr="001C56F7">
        <w:rPr>
          <w:rFonts w:ascii="GHEA Grapalat" w:hAnsi="GHEA Grapalat"/>
          <w:i/>
          <w:sz w:val="20"/>
          <w:szCs w:val="20"/>
        </w:rPr>
        <w:t>ое</w:t>
      </w:r>
      <w:proofErr w:type="spellEnd"/>
      <w:r w:rsidR="00F9791A" w:rsidRPr="001C56F7">
        <w:rPr>
          <w:rFonts w:ascii="GHEA Grapalat" w:hAnsi="GHEA Grapalat"/>
          <w:i/>
          <w:sz w:val="20"/>
          <w:szCs w:val="20"/>
        </w:rPr>
        <w:t xml:space="preserve">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1F1977"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af6"/>
          <w:rFonts w:ascii="GHEA Grapalat" w:hAnsi="GHEA Grapalat"/>
          <w:i/>
          <w:sz w:val="20"/>
          <w:szCs w:val="20"/>
        </w:rPr>
        <w:footnoteReference w:customMarkFollows="1" w:id="2"/>
        <w:t>6</w:t>
      </w:r>
      <w:r w:rsidRPr="001C56F7">
        <w:rPr>
          <w:rFonts w:ascii="GHEA Grapalat" w:hAnsi="GHEA Grapalat"/>
          <w:i/>
          <w:sz w:val="20"/>
          <w:szCs w:val="20"/>
        </w:rPr>
        <w:t xml:space="preserve">. </w:t>
      </w:r>
    </w:p>
    <w:p w:rsidR="00FE3094" w:rsidRPr="00792326" w:rsidRDefault="00FE3094" w:rsidP="00B46D58">
      <w:pPr>
        <w:widowControl w:val="0"/>
        <w:spacing w:after="160"/>
        <w:jc w:val="center"/>
        <w:rPr>
          <w:rFonts w:ascii="GHEA Grapalat" w:hAnsi="GHEA Grapalat"/>
          <w:b/>
          <w:sz w:val="20"/>
          <w:szCs w:val="20"/>
        </w:rPr>
      </w:pP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23"/>
        <w:widowControl w:val="0"/>
        <w:spacing w:line="240" w:lineRule="auto"/>
        <w:ind w:firstLine="0"/>
        <w:rPr>
          <w:rFonts w:ascii="GHEA Grapalat" w:hAnsi="GHEA Grapalat" w:cs="Sylfaen"/>
          <w:i/>
        </w:rPr>
      </w:pPr>
      <w:r w:rsidRPr="001C56F7">
        <w:rPr>
          <w:rFonts w:ascii="GHEA Grapalat" w:hAnsi="GHEA Grapalat"/>
          <w:i/>
        </w:rPr>
        <w:t xml:space="preserve">Участник может подать </w:t>
      </w:r>
      <w:proofErr w:type="gramStart"/>
      <w:r w:rsidRPr="001C56F7">
        <w:rPr>
          <w:rFonts w:ascii="GHEA Grapalat" w:hAnsi="GHEA Grapalat"/>
          <w:i/>
        </w:rPr>
        <w:t>заявку</w:t>
      </w:r>
      <w:proofErr w:type="gramEnd"/>
      <w:r w:rsidRPr="001C56F7">
        <w:rPr>
          <w:rFonts w:ascii="GHEA Grapalat" w:hAnsi="GHEA Grapalat"/>
          <w:i/>
        </w:rPr>
        <w:t xml:space="preserve">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23"/>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23"/>
        <w:widowControl w:val="0"/>
        <w:spacing w:line="240" w:lineRule="auto"/>
        <w:ind w:firstLine="0"/>
        <w:rPr>
          <w:rFonts w:ascii="GHEA Grapalat" w:hAnsi="GHEA Grapalat"/>
          <w:i/>
        </w:rPr>
      </w:pPr>
      <w:r w:rsidRPr="001C56F7">
        <w:rPr>
          <w:rFonts w:ascii="GHEA Grapalat" w:hAnsi="GHEA Grapalat"/>
          <w:i/>
        </w:rPr>
        <w:lastRenderedPageBreak/>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23"/>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CE7392">
        <w:rPr>
          <w:rFonts w:ascii="GHEA Grapalat" w:hAnsi="GHEA Grapalat"/>
          <w:i/>
          <w:lang w:eastAsia="en-US" w:bidi="ar-SA"/>
        </w:rPr>
        <w:t xml:space="preserve"> Араратском област</w:t>
      </w:r>
      <w:r w:rsidR="00FE3094" w:rsidRPr="00FE3094">
        <w:rPr>
          <w:rFonts w:ascii="GHEA Grapalat" w:hAnsi="GHEA Grapalat"/>
          <w:i/>
          <w:lang w:eastAsia="en-US" w:bidi="ar-SA"/>
        </w:rPr>
        <w:t xml:space="preserve">ь </w:t>
      </w:r>
      <w:r w:rsidR="00CE7392">
        <w:rPr>
          <w:rFonts w:ascii="GHEA Grapalat" w:hAnsi="GHEA Grapalat"/>
          <w:i/>
          <w:lang w:eastAsia="en-US" w:bidi="ar-SA"/>
        </w:rPr>
        <w:t xml:space="preserve"> </w:t>
      </w:r>
      <w:r w:rsidR="001D1F0F" w:rsidRPr="001C56F7">
        <w:rPr>
          <w:rFonts w:ascii="GHEA Grapalat" w:hAnsi="GHEA Grapalat"/>
          <w:i/>
          <w:lang w:eastAsia="en-US" w:bidi="ar-SA"/>
        </w:rPr>
        <w:t xml:space="preserve"> РА, </w:t>
      </w:r>
      <w:r w:rsidR="00336ACC">
        <w:rPr>
          <w:rFonts w:ascii="GHEA Grapalat" w:hAnsi="GHEA Grapalat"/>
          <w:i/>
          <w:lang w:eastAsia="en-US" w:bidi="ar-SA"/>
        </w:rPr>
        <w:t>«</w:t>
      </w:r>
      <w:proofErr w:type="spellStart"/>
      <w:r w:rsidR="00336ACC" w:rsidRPr="00336ACC">
        <w:rPr>
          <w:rFonts w:ascii="GHEA Grapalat" w:hAnsi="GHEA Grapalat"/>
          <w:i/>
          <w:lang w:eastAsia="en-US" w:bidi="ar-SA"/>
        </w:rPr>
        <w:t>Ланжазат</w:t>
      </w:r>
      <w:proofErr w:type="spellEnd"/>
      <w:r w:rsidR="00FE3094" w:rsidRPr="00FE3094">
        <w:rPr>
          <w:rFonts w:ascii="GHEA Grapalat" w:hAnsi="GHEA Grapalat"/>
          <w:i/>
          <w:lang w:eastAsia="en-US" w:bidi="ar-SA"/>
        </w:rPr>
        <w:t xml:space="preserve"> средн</w:t>
      </w:r>
      <w:r w:rsidR="00336ACC">
        <w:rPr>
          <w:rFonts w:ascii="GHEA Grapalat" w:hAnsi="GHEA Grapalat"/>
          <w:i/>
          <w:lang w:eastAsia="en-US" w:bidi="ar-SA"/>
        </w:rPr>
        <w:t>яя школа</w:t>
      </w:r>
      <w:r w:rsidR="00FE3094" w:rsidRPr="00FE3094">
        <w:rPr>
          <w:rFonts w:ascii="GHEA Grapalat" w:hAnsi="GHEA Grapalat"/>
          <w:i/>
          <w:lang w:eastAsia="en-US" w:bidi="ar-SA"/>
        </w:rPr>
        <w:t xml:space="preserve">» ГНКО </w:t>
      </w:r>
      <w:r w:rsidRPr="001C56F7">
        <w:rPr>
          <w:rFonts w:ascii="GHEA Grapalat" w:hAnsi="GHEA Grapalat"/>
          <w:i/>
        </w:rPr>
        <w:t>"</w:t>
      </w:r>
      <w:r w:rsidR="00336ACC">
        <w:rPr>
          <w:rFonts w:ascii="GHEA Grapalat" w:hAnsi="GHEA Grapalat"/>
          <w:i/>
        </w:rPr>
        <w:t xml:space="preserve"> улица </w:t>
      </w:r>
      <w:proofErr w:type="spellStart"/>
      <w:r w:rsidR="00336ACC" w:rsidRPr="00336ACC">
        <w:rPr>
          <w:rFonts w:ascii="GHEA Grapalat" w:hAnsi="GHEA Grapalat"/>
          <w:i/>
        </w:rPr>
        <w:t>Маштоци</w:t>
      </w:r>
      <w:proofErr w:type="spellEnd"/>
      <w:r w:rsidR="00336ACC" w:rsidRPr="00336ACC">
        <w:rPr>
          <w:rFonts w:ascii="GHEA Grapalat" w:hAnsi="GHEA Grapalat"/>
          <w:i/>
        </w:rPr>
        <w:t xml:space="preserve"> 10/1</w:t>
      </w:r>
      <w:r w:rsidRPr="001C56F7">
        <w:rPr>
          <w:rFonts w:ascii="GHEA Grapalat" w:hAnsi="GHEA Grapalat"/>
          <w:i/>
        </w:rPr>
        <w:t xml:space="preserve"> не позднее, чем "</w:t>
      </w:r>
      <w:r w:rsidR="001D1F0F" w:rsidRPr="001C56F7">
        <w:rPr>
          <w:rFonts w:ascii="GHEA Grapalat" w:hAnsi="GHEA Grapalat"/>
          <w:i/>
        </w:rPr>
        <w:t>1</w:t>
      </w:r>
      <w:r w:rsidR="00A84673" w:rsidRPr="00A84673">
        <w:rPr>
          <w:rFonts w:ascii="GHEA Grapalat" w:hAnsi="GHEA Grapalat"/>
          <w:i/>
        </w:rPr>
        <w:t>1</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w:t>
      </w:r>
      <w:proofErr w:type="gramStart"/>
      <w:r w:rsidRPr="001C56F7">
        <w:rPr>
          <w:rFonts w:ascii="GHEA Grapalat" w:hAnsi="GHEA Grapalat"/>
          <w:i/>
        </w:rPr>
        <w:t>с даты опубликования</w:t>
      </w:r>
      <w:proofErr w:type="gramEnd"/>
      <w:r w:rsidRPr="001C56F7">
        <w:rPr>
          <w:rFonts w:ascii="GHEA Grapalat" w:hAnsi="GHEA Grapalat"/>
          <w:i/>
        </w:rPr>
        <w:t xml:space="preserve"> в бюллетене объявления и приглашения на настоящую процедуру. </w:t>
      </w:r>
    </w:p>
    <w:p w:rsidR="00A80ECD" w:rsidRPr="001E65D1" w:rsidRDefault="00A80ECD" w:rsidP="008A7430">
      <w:pPr>
        <w:pStyle w:val="23"/>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1C56F7">
        <w:rPr>
          <w:rFonts w:ascii="GHEA Grapalat" w:hAnsi="GHEA Grapalat"/>
          <w:i/>
        </w:rPr>
        <w:t>Г.Оганнисян</w:t>
      </w:r>
      <w:proofErr w:type="spellEnd"/>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1C56F7">
        <w:rPr>
          <w:rFonts w:ascii="GHEA Grapalat" w:hAnsi="GHEA Grapalat"/>
          <w:i/>
          <w:sz w:val="20"/>
          <w:szCs w:val="20"/>
        </w:rPr>
        <w:t xml:space="preserve"> </w:t>
      </w:r>
      <w:r w:rsidRPr="001C56F7">
        <w:rPr>
          <w:rFonts w:ascii="GHEA Grapalat" w:hAnsi="GHEA Grapalat"/>
          <w:i/>
          <w:sz w:val="20"/>
          <w:szCs w:val="20"/>
        </w:rPr>
        <w:t>,</w:t>
      </w:r>
      <w:proofErr w:type="gramEnd"/>
      <w:r w:rsidRPr="001C56F7">
        <w:rPr>
          <w:rFonts w:ascii="GHEA Grapalat" w:hAnsi="GHEA Grapalat"/>
          <w:i/>
          <w:sz w:val="20"/>
          <w:szCs w:val="20"/>
        </w:rPr>
        <w:t xml:space="preserve">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1C56F7">
        <w:rPr>
          <w:rFonts w:ascii="GHEA Grapalat" w:hAnsi="GHEA Grapalat"/>
          <w:i/>
          <w:sz w:val="20"/>
          <w:szCs w:val="20"/>
        </w:rPr>
        <w:t>антиконкурентного</w:t>
      </w:r>
      <w:proofErr w:type="spellEnd"/>
      <w:r w:rsidRPr="001C56F7">
        <w:rPr>
          <w:rFonts w:ascii="GHEA Grapalat" w:hAnsi="GHEA Grapalat"/>
          <w:i/>
          <w:sz w:val="20"/>
          <w:szCs w:val="20"/>
        </w:rPr>
        <w:t xml:space="preserve">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1C56F7">
        <w:rPr>
          <w:rFonts w:ascii="GHEA Grapalat" w:hAnsi="GHEA Grapalat"/>
          <w:i/>
          <w:sz w:val="20"/>
          <w:szCs w:val="20"/>
        </w:rPr>
        <w:t>взаимосвязянных</w:t>
      </w:r>
      <w:proofErr w:type="spellEnd"/>
      <w:r w:rsidRPr="001C56F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w:t>
      </w:r>
      <w:proofErr w:type="gramEnd"/>
      <w:r w:rsidRPr="001C56F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C56F7">
        <w:rPr>
          <w:rFonts w:ascii="GHEA Grapalat" w:hAnsi="GHEA Grapalat"/>
          <w:i/>
          <w:spacing w:val="-6"/>
          <w:sz w:val="20"/>
        </w:rPr>
        <w:t>,</w:t>
      </w:r>
      <w:proofErr w:type="gramEnd"/>
      <w:r w:rsidRPr="001C56F7">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af6"/>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w:t>
      </w:r>
      <w:r w:rsidRPr="001C56F7">
        <w:rPr>
          <w:rFonts w:ascii="GHEA Grapalat" w:hAnsi="GHEA Grapalat" w:cs="Sylfaen"/>
          <w:i/>
          <w:sz w:val="20"/>
          <w:szCs w:val="20"/>
        </w:rPr>
        <w:lastRenderedPageBreak/>
        <w:t>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1C56F7">
        <w:rPr>
          <w:rFonts w:ascii="GHEA Grapalat" w:hAnsi="GHEA Grapalat"/>
          <w:i/>
          <w:sz w:val="20"/>
        </w:rPr>
        <w:t>в</w:t>
      </w:r>
      <w:r w:rsidR="00443317" w:rsidRPr="001C56F7">
        <w:rPr>
          <w:rFonts w:ascii="GHEA Grapalat" w:hAnsi="GHEA Grapalat"/>
          <w:i/>
          <w:sz w:val="20"/>
        </w:rPr>
        <w:t>-</w:t>
      </w:r>
      <w:proofErr w:type="gramEnd"/>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.г</w:t>
      </w:r>
      <w:proofErr w:type="gramEnd"/>
      <w:r w:rsidRPr="001C56F7">
        <w:rPr>
          <w:rFonts w:ascii="GHEA Grapalat" w:hAnsi="GHEA Grapalat"/>
          <w:i/>
          <w:sz w:val="20"/>
        </w:rPr>
        <w:t>рафы</w:t>
      </w:r>
      <w:proofErr w:type="spellEnd"/>
      <w:r w:rsidRPr="001C56F7">
        <w:rPr>
          <w:rFonts w:ascii="GHEA Grapalat" w:hAnsi="GHEA Grapalat"/>
          <w:i/>
          <w:sz w:val="20"/>
        </w:rPr>
        <w:t xml:space="preserve">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б</w:t>
      </w:r>
      <w:proofErr w:type="gramStart"/>
      <w:r w:rsidRPr="001C56F7">
        <w:rPr>
          <w:rFonts w:ascii="GHEA Grapalat" w:hAnsi="GHEA Grapalat"/>
          <w:i/>
          <w:sz w:val="20"/>
        </w:rPr>
        <w:t>.м</w:t>
      </w:r>
      <w:proofErr w:type="gramEnd"/>
      <w:r w:rsidRPr="001C56F7">
        <w:rPr>
          <w:rFonts w:ascii="GHEA Grapalat" w:hAnsi="GHEA Grapalat"/>
          <w:i/>
          <w:sz w:val="20"/>
        </w:rPr>
        <w:t>ежду</w:t>
      </w:r>
      <w:proofErr w:type="spellEnd"/>
      <w:r w:rsidRPr="001C56F7">
        <w:rPr>
          <w:rFonts w:ascii="GHEA Grapalat" w:hAnsi="GHEA Grapalat"/>
          <w:i/>
          <w:sz w:val="20"/>
        </w:rPr>
        <w:t xml:space="preserve">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1C56F7">
        <w:rPr>
          <w:rFonts w:ascii="GHEA Grapalat" w:hAnsi="GHEA Grapalat"/>
          <w:i/>
          <w:sz w:val="20"/>
        </w:rPr>
        <w:t>в</w:t>
      </w:r>
      <w:proofErr w:type="gramStart"/>
      <w:r w:rsidRPr="001C56F7">
        <w:rPr>
          <w:rFonts w:ascii="GHEA Grapalat" w:hAnsi="GHEA Grapalat"/>
          <w:i/>
          <w:sz w:val="20"/>
        </w:rPr>
        <w:t>.н</w:t>
      </w:r>
      <w:proofErr w:type="gramEnd"/>
      <w:r w:rsidRPr="001C56F7">
        <w:rPr>
          <w:rFonts w:ascii="GHEA Grapalat" w:hAnsi="GHEA Grapalat"/>
          <w:i/>
          <w:sz w:val="20"/>
        </w:rPr>
        <w:t>омер</w:t>
      </w:r>
      <w:proofErr w:type="spellEnd"/>
      <w:r w:rsidRPr="001C56F7">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 xml:space="preserve">ложения, </w:t>
      </w:r>
      <w:proofErr w:type="spellStart"/>
      <w:r w:rsidR="00413595" w:rsidRPr="001C56F7">
        <w:rPr>
          <w:rFonts w:ascii="GHEA Grapalat" w:hAnsi="GHEA Grapalat"/>
          <w:i/>
          <w:sz w:val="20"/>
        </w:rPr>
        <w:t>лумы</w:t>
      </w:r>
      <w:proofErr w:type="spellEnd"/>
      <w:r w:rsidR="00413595" w:rsidRPr="001C56F7">
        <w:rPr>
          <w:rFonts w:ascii="GHEA Grapalat" w:hAnsi="GHEA Grapalat"/>
          <w:i/>
          <w:sz w:val="20"/>
        </w:rPr>
        <w:t xml:space="preserve"> указаны в цифрах.</w:t>
      </w:r>
      <w:proofErr w:type="gramEnd"/>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23"/>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100C01" w:rsidRDefault="001E65D1" w:rsidP="001E65D1">
      <w:pPr>
        <w:pStyle w:val="a3"/>
        <w:widowControl w:val="0"/>
        <w:tabs>
          <w:tab w:val="left" w:pos="1134"/>
        </w:tabs>
        <w:spacing w:line="240" w:lineRule="auto"/>
        <w:ind w:firstLine="0"/>
        <w:rPr>
          <w:rFonts w:ascii="GHEA Grapalat" w:hAnsi="GHEA Grapalat"/>
        </w:rPr>
      </w:pPr>
    </w:p>
    <w:p w:rsidR="00096865" w:rsidRPr="001C56F7" w:rsidRDefault="00D746CA" w:rsidP="001E65D1">
      <w:pPr>
        <w:pStyle w:val="a3"/>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a3"/>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23"/>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proofErr w:type="gramStart"/>
      <w:r w:rsidR="00D746CA" w:rsidRPr="001C56F7">
        <w:rPr>
          <w:rFonts w:ascii="GHEA Grapalat" w:hAnsi="GHEA Grapalat"/>
          <w:i/>
        </w:rPr>
        <w:t>о</w:t>
      </w:r>
      <w:r w:rsidRPr="001C56F7">
        <w:rPr>
          <w:rFonts w:ascii="GHEA Grapalat" w:hAnsi="GHEA Grapalat"/>
          <w:i/>
        </w:rPr>
        <w:t>й</w:t>
      </w:r>
      <w:proofErr w:type="gramEnd"/>
      <w:r w:rsidRPr="001C56F7">
        <w:rPr>
          <w:rFonts w:ascii="GHEA Grapalat" w:hAnsi="GHEA Grapalat"/>
          <w:i/>
        </w:rPr>
        <w:t xml:space="preserve"> день в "</w:t>
      </w:r>
      <w:r w:rsidR="00BB3286" w:rsidRPr="001C56F7">
        <w:rPr>
          <w:rFonts w:ascii="GHEA Grapalat" w:hAnsi="GHEA Grapalat"/>
          <w:i/>
        </w:rPr>
        <w:t>1</w:t>
      </w:r>
      <w:r w:rsidR="00A84673" w:rsidRPr="00A84673">
        <w:rPr>
          <w:rFonts w:ascii="GHEA Grapalat" w:hAnsi="GHEA Grapalat"/>
          <w:i/>
        </w:rPr>
        <w:t>1</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proofErr w:type="gramStart"/>
      <w:r w:rsidR="00576D5D" w:rsidRPr="001C56F7">
        <w:rPr>
          <w:rFonts w:ascii="GHEA Grapalat" w:hAnsi="GHEA Grapalat"/>
          <w:i/>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w:t>
      </w:r>
      <w:r w:rsidR="00576D5D" w:rsidRPr="001C56F7">
        <w:rPr>
          <w:rFonts w:ascii="GHEA Grapalat" w:hAnsi="GHEA Grapalat"/>
          <w:i/>
          <w:sz w:val="20"/>
          <w:szCs w:val="20"/>
        </w:rPr>
        <w:lastRenderedPageBreak/>
        <w:t>представленную прописью запись</w:t>
      </w:r>
      <w:r w:rsidR="0052594C" w:rsidRPr="001C56F7">
        <w:rPr>
          <w:rFonts w:ascii="GHEA Grapalat" w:hAnsi="GHEA Grapalat"/>
          <w:i/>
          <w:sz w:val="20"/>
          <w:szCs w:val="20"/>
        </w:rPr>
        <w:t>;</w:t>
      </w:r>
      <w:proofErr w:type="gramEnd"/>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w:t>
      </w:r>
      <w:r w:rsidR="00576D5D" w:rsidRPr="001C56F7">
        <w:rPr>
          <w:rFonts w:ascii="GHEA Grapalat" w:hAnsi="GHEA Grapalat"/>
          <w:i/>
          <w:sz w:val="20"/>
          <w:szCs w:val="20"/>
        </w:rPr>
        <w:t>с</w:t>
      </w:r>
      <w:proofErr w:type="gramEnd"/>
      <w:r w:rsidR="00576D5D" w:rsidRPr="001C56F7">
        <w:rPr>
          <w:rFonts w:ascii="GHEA Grapalat" w:hAnsi="GHEA Grapalat"/>
          <w:i/>
          <w:sz w:val="20"/>
          <w:szCs w:val="20"/>
        </w:rPr>
        <w:t>оответствие</w:t>
      </w:r>
      <w:proofErr w:type="spellEnd"/>
      <w:r w:rsidR="00576D5D" w:rsidRPr="001C56F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б</w:t>
      </w:r>
      <w:proofErr w:type="gramStart"/>
      <w:r w:rsidRPr="001C56F7">
        <w:rPr>
          <w:rFonts w:ascii="GHEA Grapalat" w:hAnsi="GHEA Grapalat"/>
          <w:i/>
          <w:sz w:val="20"/>
          <w:szCs w:val="20"/>
        </w:rPr>
        <w:t>.</w:t>
      </w:r>
      <w:r w:rsidRPr="001C56F7">
        <w:rPr>
          <w:rFonts w:ascii="GHEA Grapalat" w:hAnsi="GHEA Grapalat"/>
          <w:i/>
          <w:spacing w:val="-6"/>
          <w:sz w:val="20"/>
          <w:szCs w:val="20"/>
        </w:rPr>
        <w:t>н</w:t>
      </w:r>
      <w:proofErr w:type="gramEnd"/>
      <w:r w:rsidRPr="001C56F7">
        <w:rPr>
          <w:rFonts w:ascii="GHEA Grapalat" w:hAnsi="GHEA Grapalat"/>
          <w:i/>
          <w:spacing w:val="-6"/>
          <w:sz w:val="20"/>
          <w:szCs w:val="20"/>
        </w:rPr>
        <w:t>аличие</w:t>
      </w:r>
      <w:proofErr w:type="spellEnd"/>
      <w:r w:rsidRPr="001C56F7">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w:t>
      </w:r>
      <w:proofErr w:type="spellStart"/>
      <w:r w:rsidR="00CA7C54" w:rsidRPr="001C56F7">
        <w:rPr>
          <w:rFonts w:ascii="GHEA Grapalat" w:hAnsi="GHEA Grapalat"/>
          <w:i/>
          <w:sz w:val="20"/>
          <w:szCs w:val="20"/>
        </w:rPr>
        <w:t>семдесять</w:t>
      </w:r>
      <w:proofErr w:type="spellEnd"/>
      <w:r w:rsidR="00CA7C54" w:rsidRPr="001C56F7">
        <w:rPr>
          <w:rFonts w:ascii="GHEA Grapalat" w:hAnsi="GHEA Grapalat"/>
          <w:i/>
          <w:sz w:val="20"/>
          <w:szCs w:val="20"/>
        </w:rPr>
        <w:t xml:space="preserve"> пять</w:t>
      </w:r>
      <w:r w:rsidRPr="001C56F7">
        <w:rPr>
          <w:rFonts w:ascii="GHEA Grapalat" w:hAnsi="GHEA Grapalat"/>
          <w:i/>
          <w:sz w:val="20"/>
          <w:szCs w:val="20"/>
        </w:rPr>
        <w:t xml:space="preserve"> лото</w:t>
      </w:r>
      <w:proofErr w:type="gramStart"/>
      <w:r w:rsidRPr="001C56F7">
        <w:rPr>
          <w:rFonts w:ascii="GHEA Grapalat" w:hAnsi="GHEA Grapalat"/>
          <w:i/>
          <w:sz w:val="20"/>
          <w:szCs w:val="20"/>
        </w:rPr>
        <w:t>в</w:t>
      </w:r>
      <w:r w:rsidR="00CA7C54" w:rsidRPr="001C56F7">
        <w:rPr>
          <w:rFonts w:ascii="GHEA Grapalat" w:hAnsi="GHEA Grapalat"/>
          <w:i/>
          <w:sz w:val="20"/>
          <w:szCs w:val="20"/>
        </w:rPr>
        <w:t>-</w:t>
      </w:r>
      <w:proofErr w:type="gramEnd"/>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a3"/>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C56F7">
        <w:rPr>
          <w:rFonts w:ascii="GHEA Grapalat" w:hAnsi="GHEA Grapalat"/>
        </w:rPr>
        <w:t>драмом</w:t>
      </w:r>
      <w:proofErr w:type="spellEnd"/>
      <w:r w:rsidRPr="001C56F7">
        <w:rPr>
          <w:rFonts w:ascii="GHEA Grapalat" w:hAnsi="GHEA Grapalat"/>
        </w:rPr>
        <w:t xml:space="preserve">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a3"/>
        <w:widowControl w:val="0"/>
        <w:tabs>
          <w:tab w:val="left" w:pos="1134"/>
        </w:tabs>
        <w:spacing w:line="240" w:lineRule="auto"/>
        <w:ind w:firstLine="0"/>
        <w:rPr>
          <w:rFonts w:ascii="GHEA Grapalat" w:hAnsi="GHEA Grapalat" w:cs="Sylfaen"/>
        </w:rPr>
      </w:pPr>
      <w:proofErr w:type="gramStart"/>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C56F7">
        <w:rPr>
          <w:rFonts w:ascii="GHEA Grapalat" w:hAnsi="GHEA Grapalat"/>
          <w:i/>
          <w:sz w:val="20"/>
        </w:rPr>
        <w:t>приглашения</w:t>
      </w:r>
      <w:proofErr w:type="gramStart"/>
      <w:r w:rsidR="005A3D17" w:rsidRPr="001C56F7">
        <w:rPr>
          <w:rFonts w:ascii="GHEA Grapalat" w:hAnsi="GHEA Grapalat"/>
          <w:i/>
          <w:sz w:val="20"/>
        </w:rPr>
        <w:t>.</w:t>
      </w:r>
      <w:r w:rsidRPr="001C56F7">
        <w:rPr>
          <w:rFonts w:ascii="GHEA Grapalat" w:hAnsi="GHEA Grapalat"/>
          <w:i/>
          <w:sz w:val="20"/>
        </w:rPr>
        <w:t>П</w:t>
      </w:r>
      <w:proofErr w:type="gramEnd"/>
      <w:r w:rsidRPr="001C56F7">
        <w:rPr>
          <w:rFonts w:ascii="GHEA Grapalat" w:hAnsi="GHEA Grapalat"/>
          <w:i/>
          <w:sz w:val="20"/>
        </w:rPr>
        <w:t>ри</w:t>
      </w:r>
      <w:proofErr w:type="spellEnd"/>
      <w:r w:rsidRPr="001C56F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.д</w:t>
      </w:r>
      <w:proofErr w:type="gramEnd"/>
      <w:r w:rsidRPr="001C56F7">
        <w:rPr>
          <w:rFonts w:ascii="GHEA Grapalat" w:hAnsi="GHEA Grapalat"/>
          <w:i/>
          <w:sz w:val="20"/>
        </w:rPr>
        <w:t>ля</w:t>
      </w:r>
      <w:proofErr w:type="spellEnd"/>
      <w:r w:rsidRPr="001C56F7">
        <w:rPr>
          <w:rFonts w:ascii="GHEA Grapalat" w:hAnsi="GHEA Grapalat"/>
          <w:i/>
          <w:sz w:val="20"/>
        </w:rPr>
        <w:t xml:space="preserve">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б</w:t>
      </w:r>
      <w:proofErr w:type="gramStart"/>
      <w:r w:rsidRPr="001C56F7">
        <w:rPr>
          <w:rFonts w:ascii="GHEA Grapalat" w:hAnsi="GHEA Grapalat"/>
          <w:i/>
          <w:sz w:val="20"/>
        </w:rPr>
        <w:t>.в</w:t>
      </w:r>
      <w:proofErr w:type="spellEnd"/>
      <w:proofErr w:type="gramEnd"/>
      <w:r w:rsidRPr="001C56F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в</w:t>
      </w:r>
      <w:proofErr w:type="gramStart"/>
      <w:r w:rsidRPr="001C56F7">
        <w:rPr>
          <w:rFonts w:ascii="GHEA Grapalat" w:hAnsi="GHEA Grapalat"/>
          <w:i/>
          <w:sz w:val="20"/>
        </w:rPr>
        <w:t>.п</w:t>
      </w:r>
      <w:proofErr w:type="gramEnd"/>
      <w:r w:rsidRPr="001C56F7">
        <w:rPr>
          <w:rFonts w:ascii="GHEA Grapalat" w:hAnsi="GHEA Grapalat"/>
          <w:i/>
          <w:sz w:val="20"/>
        </w:rPr>
        <w:t>ереговоры</w:t>
      </w:r>
      <w:proofErr w:type="spellEnd"/>
      <w:r w:rsidRPr="001C56F7">
        <w:rPr>
          <w:rFonts w:ascii="GHEA Grapalat" w:hAnsi="GHEA Grapalat"/>
          <w:i/>
          <w:sz w:val="20"/>
        </w:rPr>
        <w:t xml:space="preserve">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г</w:t>
      </w:r>
      <w:proofErr w:type="gramStart"/>
      <w:r w:rsidRPr="001C56F7">
        <w:rPr>
          <w:rFonts w:ascii="GHEA Grapalat" w:hAnsi="GHEA Grapalat"/>
          <w:i/>
          <w:sz w:val="20"/>
        </w:rPr>
        <w:t>.п</w:t>
      </w:r>
      <w:proofErr w:type="gramEnd"/>
      <w:r w:rsidRPr="001C56F7">
        <w:rPr>
          <w:rFonts w:ascii="GHEA Grapalat" w:hAnsi="GHEA Grapalat"/>
          <w:i/>
          <w:sz w:val="20"/>
        </w:rPr>
        <w:t>редставленное</w:t>
      </w:r>
      <w:proofErr w:type="spellEnd"/>
      <w:r w:rsidRPr="001C56F7">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lastRenderedPageBreak/>
        <w:t>д</w:t>
      </w:r>
      <w:proofErr w:type="gramStart"/>
      <w:r w:rsidRPr="001C56F7">
        <w:rPr>
          <w:rFonts w:ascii="GHEA Grapalat" w:hAnsi="GHEA Grapalat"/>
          <w:i/>
          <w:sz w:val="20"/>
        </w:rPr>
        <w:t>.н</w:t>
      </w:r>
      <w:proofErr w:type="gramEnd"/>
      <w:r w:rsidRPr="001C56F7">
        <w:rPr>
          <w:rFonts w:ascii="GHEA Grapalat" w:hAnsi="GHEA Grapalat"/>
          <w:i/>
          <w:sz w:val="20"/>
        </w:rPr>
        <w:t>а</w:t>
      </w:r>
      <w:proofErr w:type="spellEnd"/>
      <w:r w:rsidRPr="001C56F7">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1C56F7">
        <w:rPr>
          <w:rFonts w:ascii="GHEA Grapalat" w:hAnsi="GHEA Grapalat"/>
          <w:i/>
          <w:sz w:val="20"/>
        </w:rPr>
        <w:t>е</w:t>
      </w:r>
      <w:proofErr w:type="gramStart"/>
      <w:r w:rsidRPr="001C56F7">
        <w:rPr>
          <w:rFonts w:ascii="GHEA Grapalat" w:hAnsi="GHEA Grapalat"/>
          <w:i/>
          <w:sz w:val="20"/>
        </w:rPr>
        <w:t>.е</w:t>
      </w:r>
      <w:proofErr w:type="gramEnd"/>
      <w:r w:rsidRPr="001C56F7">
        <w:rPr>
          <w:rFonts w:ascii="GHEA Grapalat" w:hAnsi="GHEA Grapalat"/>
          <w:i/>
          <w:sz w:val="20"/>
        </w:rPr>
        <w:t>сли</w:t>
      </w:r>
      <w:proofErr w:type="spellEnd"/>
      <w:r w:rsidRPr="001C56F7">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в р</w:t>
      </w:r>
      <w:proofErr w:type="gramEnd"/>
      <w:r w:rsidR="00B11432" w:rsidRPr="001C56F7">
        <w:rPr>
          <w:rFonts w:ascii="GHEA Grapalat" w:hAnsi="GHEA Grapalat"/>
          <w:i/>
          <w:sz w:val="20"/>
        </w:rPr>
        <w:t>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с пр</w:t>
      </w:r>
      <w:proofErr w:type="gramEnd"/>
      <w:r w:rsidR="00B11432" w:rsidRPr="001C56F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w:t>
      </w:r>
      <w:proofErr w:type="gramStart"/>
      <w:r w:rsidR="00C34AFD" w:rsidRPr="001C56F7">
        <w:rPr>
          <w:rFonts w:ascii="GHEA Grapalat" w:hAnsi="GHEA Grapalat"/>
          <w:i/>
          <w:sz w:val="20"/>
        </w:rPr>
        <w:t xml:space="preserve"> ,</w:t>
      </w:r>
      <w:proofErr w:type="gramEnd"/>
      <w:r w:rsidR="00C34AFD" w:rsidRPr="001C56F7">
        <w:rPr>
          <w:rFonts w:ascii="GHEA Grapalat" w:hAnsi="GHEA Grapalat"/>
          <w:i/>
          <w:sz w:val="20"/>
        </w:rPr>
        <w:t>,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w:t>
      </w:r>
      <w:proofErr w:type="spellStart"/>
      <w:r w:rsidR="00AD2081" w:rsidRPr="001C56F7">
        <w:rPr>
          <w:rFonts w:ascii="GHEA Grapalat" w:hAnsi="GHEA Grapalat" w:cs="Sylfaen"/>
          <w:i/>
          <w:sz w:val="20"/>
        </w:rPr>
        <w:t>заявки</w:t>
      </w:r>
      <w:proofErr w:type="gramStart"/>
      <w:r w:rsidR="00855622" w:rsidRPr="001C56F7">
        <w:rPr>
          <w:rFonts w:ascii="GHEA Grapalat" w:hAnsi="GHEA Grapalat" w:cs="Sylfaen"/>
          <w:i/>
          <w:sz w:val="20"/>
        </w:rPr>
        <w:t>.</w:t>
      </w:r>
      <w:r w:rsidR="003B3E74" w:rsidRPr="001C56F7">
        <w:rPr>
          <w:rFonts w:ascii="GHEA Grapalat" w:hAnsi="GHEA Grapalat" w:cs="Sylfaen"/>
          <w:i/>
          <w:sz w:val="20"/>
        </w:rPr>
        <w:t>Е</w:t>
      </w:r>
      <w:proofErr w:type="gramEnd"/>
      <w:r w:rsidR="003B3E74" w:rsidRPr="001C56F7">
        <w:rPr>
          <w:rFonts w:ascii="GHEA Grapalat" w:hAnsi="GHEA Grapalat" w:cs="Sylfaen"/>
          <w:i/>
          <w:sz w:val="20"/>
        </w:rPr>
        <w:t>сли</w:t>
      </w:r>
      <w:proofErr w:type="spellEnd"/>
      <w:r w:rsidR="003B3E74" w:rsidRPr="001C56F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23"/>
        <w:widowControl w:val="0"/>
        <w:tabs>
          <w:tab w:val="left" w:pos="1276"/>
        </w:tabs>
        <w:spacing w:line="240" w:lineRule="auto"/>
        <w:ind w:firstLine="0"/>
        <w:rPr>
          <w:rFonts w:ascii="GHEA Grapalat" w:hAnsi="GHEA Grapalat" w:cs="Sylfaen"/>
          <w:i/>
        </w:rPr>
      </w:pPr>
      <w:proofErr w:type="gramStart"/>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1C56F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lastRenderedPageBreak/>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 xml:space="preserve">.Не </w:t>
      </w:r>
      <w:proofErr w:type="gramStart"/>
      <w:r w:rsidRPr="001C56F7">
        <w:rPr>
          <w:rFonts w:ascii="GHEA Grapalat" w:hAnsi="GHEA Grapalat"/>
          <w:i/>
        </w:rPr>
        <w:t>позднее</w:t>
      </w:r>
      <w:proofErr w:type="gramEnd"/>
      <w:r w:rsidRPr="001C56F7">
        <w:rPr>
          <w:rFonts w:ascii="GHEA Grapalat" w:hAnsi="GHEA Grapalat"/>
          <w:i/>
        </w:rPr>
        <w:t xml:space="preserve">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w:t>
      </w:r>
      <w:proofErr w:type="gramEnd"/>
      <w:r w:rsidRPr="001C56F7">
        <w:rPr>
          <w:rFonts w:ascii="GHEA Grapalat" w:hAnsi="GHEA Grapalat"/>
          <w:i/>
          <w:sz w:val="20"/>
          <w:szCs w:val="20"/>
        </w:rPr>
        <w:t xml:space="preserve"> </w:t>
      </w:r>
      <w:proofErr w:type="gramStart"/>
      <w:r w:rsidRPr="001C56F7">
        <w:rPr>
          <w:rFonts w:ascii="GHEA Grapalat" w:hAnsi="GHEA Grapalat"/>
          <w:i/>
          <w:sz w:val="20"/>
          <w:szCs w:val="20"/>
        </w:rPr>
        <w:t xml:space="preserve">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proofErr w:type="gramStart"/>
      <w:r w:rsidR="00A31DCA" w:rsidRPr="001C56F7">
        <w:rPr>
          <w:rFonts w:ascii="GHEA Grapalat" w:hAnsi="GHEA Grapalat"/>
          <w:i/>
          <w:sz w:val="20"/>
          <w:szCs w:val="20"/>
        </w:rPr>
        <w:t xml:space="preserve"> Е</w:t>
      </w:r>
      <w:proofErr w:type="gramEnd"/>
      <w:r w:rsidR="00A31DCA" w:rsidRPr="001C56F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23"/>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proofErr w:type="gramStart"/>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af6"/>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w:t>
      </w:r>
      <w:proofErr w:type="gramStart"/>
      <w:r w:rsidR="000702A0" w:rsidRPr="001C56F7">
        <w:rPr>
          <w:rFonts w:ascii="GHEA Grapalat" w:hAnsi="GHEA Grapalat"/>
          <w:i/>
          <w:sz w:val="20"/>
          <w:szCs w:val="20"/>
        </w:rPr>
        <w:t>комиссии</w:t>
      </w:r>
      <w:proofErr w:type="gramEnd"/>
      <w:r w:rsidR="000702A0" w:rsidRPr="001C56F7">
        <w:rPr>
          <w:rFonts w:ascii="GHEA Grapalat" w:hAnsi="GHEA Grapalat"/>
          <w:i/>
          <w:sz w:val="20"/>
          <w:szCs w:val="20"/>
        </w:rPr>
        <w:t xml:space="preserve">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23"/>
        <w:widowControl w:val="0"/>
        <w:spacing w:line="240" w:lineRule="auto"/>
        <w:ind w:firstLine="0"/>
        <w:rPr>
          <w:rFonts w:ascii="GHEA Grapalat" w:hAnsi="GHEA Grapalat"/>
          <w:i/>
        </w:rPr>
      </w:pPr>
      <w:r w:rsidRPr="001C56F7">
        <w:rPr>
          <w:rFonts w:ascii="GHEA Grapalat" w:hAnsi="GHEA Grapalat"/>
          <w:i/>
        </w:rPr>
        <w:t xml:space="preserve">Комиссия может проверить </w:t>
      </w:r>
      <w:proofErr w:type="gramStart"/>
      <w:r w:rsidRPr="001C56F7">
        <w:rPr>
          <w:rFonts w:ascii="GHEA Grapalat" w:hAnsi="GHEA Grapalat"/>
          <w:i/>
        </w:rPr>
        <w:t>подлинность</w:t>
      </w:r>
      <w:proofErr w:type="gramEnd"/>
      <w:r w:rsidRPr="001C56F7">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1C56F7">
        <w:rPr>
          <w:rFonts w:ascii="GHEA Grapalat" w:hAnsi="GHEA Grapalat"/>
          <w:i/>
        </w:rPr>
        <w:t>предоставляют письменное заключение</w:t>
      </w:r>
      <w:proofErr w:type="gramEnd"/>
      <w:r w:rsidRPr="001C56F7">
        <w:rPr>
          <w:rFonts w:ascii="GHEA Grapalat" w:hAnsi="GHEA Grapalat"/>
          <w:i/>
        </w:rPr>
        <w:t xml:space="preserve">. </w:t>
      </w:r>
      <w:r w:rsidRPr="001C56F7">
        <w:rPr>
          <w:rFonts w:ascii="GHEA Grapalat" w:hAnsi="GHEA Grapalat"/>
          <w:i/>
        </w:rPr>
        <w:lastRenderedPageBreak/>
        <w:t>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23"/>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23"/>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af2"/>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1C56F7">
        <w:rPr>
          <w:rFonts w:ascii="GHEA Grapalat" w:hAnsi="GHEA Grapalat"/>
          <w:i/>
        </w:rPr>
        <w:t>участника</w:t>
      </w:r>
      <w:proofErr w:type="gramStart"/>
      <w:r w:rsidR="008C5F2A" w:rsidRPr="001C56F7">
        <w:rPr>
          <w:rFonts w:ascii="GHEA Grapalat" w:hAnsi="GHEA Grapalat"/>
          <w:i/>
        </w:rPr>
        <w:t>.</w:t>
      </w:r>
      <w:r w:rsidR="001647D2" w:rsidRPr="001C56F7">
        <w:rPr>
          <w:rFonts w:ascii="GHEA Grapalat" w:hAnsi="GHEA Grapalat"/>
          <w:i/>
        </w:rPr>
        <w:t>О</w:t>
      </w:r>
      <w:proofErr w:type="gramEnd"/>
      <w:r w:rsidR="001647D2" w:rsidRPr="001C56F7">
        <w:rPr>
          <w:rFonts w:ascii="GHEA Grapalat" w:hAnsi="GHEA Grapalat"/>
          <w:i/>
        </w:rPr>
        <w:t>беспечение</w:t>
      </w:r>
      <w:proofErr w:type="spellEnd"/>
      <w:r w:rsidR="001647D2" w:rsidRPr="001C56F7">
        <w:rPr>
          <w:rFonts w:ascii="GHEA Grapalat" w:hAnsi="GHEA Grapalat"/>
          <w:i/>
        </w:rPr>
        <w:t xml:space="preserve">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xml:space="preserve">, которое должно быть действительным как </w:t>
      </w:r>
      <w:r w:rsidR="001647D2" w:rsidRPr="001C56F7">
        <w:rPr>
          <w:rFonts w:ascii="GHEA Grapalat" w:hAnsi="GHEA Grapalat"/>
          <w:i/>
        </w:rPr>
        <w:lastRenderedPageBreak/>
        <w:t>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af6"/>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proofErr w:type="gramStart"/>
      <w:r w:rsidR="008F1F9B" w:rsidRPr="001C56F7">
        <w:rPr>
          <w:rFonts w:ascii="GHEA Grapalat" w:hAnsi="GHEA Grapalat" w:cs="Sylfaen"/>
          <w:i/>
          <w:sz w:val="20"/>
          <w:szCs w:val="20"/>
        </w:rPr>
        <w:t>по</w:t>
      </w:r>
      <w:proofErr w:type="gramEnd"/>
      <w:r w:rsidRPr="001C56F7">
        <w:rPr>
          <w:rFonts w:ascii="GHEA Grapalat" w:hAnsi="GHEA Grapalat" w:cs="Sylfaen"/>
          <w:i/>
          <w:sz w:val="20"/>
          <w:szCs w:val="20"/>
        </w:rPr>
        <w:t xml:space="preserve"> более </w:t>
      </w:r>
      <w:proofErr w:type="gramStart"/>
      <w:r w:rsidRPr="001C56F7">
        <w:rPr>
          <w:rFonts w:ascii="GHEA Grapalat" w:hAnsi="GHEA Grapalat" w:cs="Sylfaen"/>
          <w:i/>
          <w:sz w:val="20"/>
          <w:szCs w:val="20"/>
        </w:rPr>
        <w:t>чем</w:t>
      </w:r>
      <w:proofErr w:type="gramEnd"/>
      <w:r w:rsidRPr="001C56F7">
        <w:rPr>
          <w:rFonts w:ascii="GHEA Grapalat" w:hAnsi="GHEA Grapalat" w:cs="Sylfaen"/>
          <w:i/>
          <w:sz w:val="20"/>
          <w:szCs w:val="20"/>
        </w:rPr>
        <w:t xml:space="preserve">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xml:space="preserve"> </w:t>
      </w:r>
      <w:proofErr w:type="spellStart"/>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proofErr w:type="spellEnd"/>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af2"/>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proofErr w:type="gramStart"/>
      <w:r w:rsidR="00740EF5" w:rsidRPr="001C56F7">
        <w:rPr>
          <w:rFonts w:ascii="GHEA Grapalat" w:hAnsi="GHEA Grapalat"/>
          <w:i/>
          <w:sz w:val="20"/>
          <w:szCs w:val="20"/>
        </w:rPr>
        <w:t>по</w:t>
      </w:r>
      <w:proofErr w:type="gramEnd"/>
      <w:r w:rsidRPr="001C56F7">
        <w:rPr>
          <w:rFonts w:ascii="GHEA Grapalat" w:hAnsi="GHEA Grapalat"/>
          <w:i/>
          <w:sz w:val="20"/>
          <w:szCs w:val="20"/>
        </w:rPr>
        <w:t xml:space="preserve"> более </w:t>
      </w:r>
      <w:proofErr w:type="gramStart"/>
      <w:r w:rsidRPr="001C56F7">
        <w:rPr>
          <w:rFonts w:ascii="GHEA Grapalat" w:hAnsi="GHEA Grapalat"/>
          <w:i/>
          <w:sz w:val="20"/>
          <w:szCs w:val="20"/>
        </w:rPr>
        <w:t>чем</w:t>
      </w:r>
      <w:proofErr w:type="gramEnd"/>
      <w:r w:rsidRPr="001C56F7">
        <w:rPr>
          <w:rFonts w:ascii="GHEA Grapalat" w:hAnsi="GHEA Grapalat"/>
          <w:i/>
          <w:sz w:val="20"/>
          <w:szCs w:val="20"/>
        </w:rPr>
        <w:t xml:space="preserve">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 xml:space="preserve">и общая цена заключаемого с последним договора превышает 10 млн.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C56F7">
        <w:rPr>
          <w:rFonts w:ascii="GHEA Grapalat" w:hAnsi="GHEA Grapalat"/>
          <w:i/>
          <w:sz w:val="20"/>
          <w:szCs w:val="20"/>
        </w:rPr>
        <w:t>возврату</w:t>
      </w:r>
      <w:proofErr w:type="gramEnd"/>
      <w:r w:rsidRPr="001C56F7">
        <w:rPr>
          <w:rFonts w:ascii="GHEA Grapalat" w:hAnsi="GHEA Grapalat"/>
          <w:i/>
          <w:sz w:val="20"/>
          <w:szCs w:val="20"/>
        </w:rPr>
        <w:t xml:space="preserve">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proofErr w:type="gramStart"/>
      <w:r w:rsidR="00251CF9" w:rsidRPr="001C56F7">
        <w:rPr>
          <w:rFonts w:ascii="GHEA Grapalat" w:hAnsi="GHEA Grapalat"/>
          <w:i/>
          <w:sz w:val="20"/>
          <w:szCs w:val="20"/>
        </w:rPr>
        <w:t xml:space="preserve"> </w:t>
      </w:r>
      <w:r w:rsidR="0076763C" w:rsidRPr="001C56F7">
        <w:rPr>
          <w:rFonts w:ascii="GHEA Grapalat" w:hAnsi="GHEA Grapalat"/>
          <w:i/>
          <w:sz w:val="20"/>
          <w:szCs w:val="20"/>
        </w:rPr>
        <w:t>Е</w:t>
      </w:r>
      <w:proofErr w:type="gramEnd"/>
      <w:r w:rsidR="0076763C" w:rsidRPr="001C56F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roofErr w:type="gramEnd"/>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-предусмотренные финансовые средства превышают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af6"/>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C56F7">
        <w:rPr>
          <w:rFonts w:ascii="GHEA Grapalat" w:hAnsi="GHEA Grapalat"/>
          <w:i/>
          <w:sz w:val="20"/>
          <w:szCs w:val="20"/>
        </w:rPr>
        <w:t>ул</w:t>
      </w:r>
      <w:proofErr w:type="gramStart"/>
      <w:r w:rsidRPr="001C56F7">
        <w:rPr>
          <w:rFonts w:ascii="GHEA Grapalat" w:hAnsi="GHEA Grapalat"/>
          <w:i/>
          <w:sz w:val="20"/>
          <w:szCs w:val="20"/>
        </w:rPr>
        <w:t>.М</w:t>
      </w:r>
      <w:proofErr w:type="gramEnd"/>
      <w:r w:rsidRPr="001C56F7">
        <w:rPr>
          <w:rFonts w:ascii="GHEA Grapalat" w:hAnsi="GHEA Grapalat"/>
          <w:i/>
          <w:sz w:val="20"/>
          <w:szCs w:val="20"/>
        </w:rPr>
        <w:t>елик-Адамян</w:t>
      </w:r>
      <w:proofErr w:type="spellEnd"/>
      <w:r w:rsidRPr="001C56F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10" w:history="1">
        <w:r w:rsidRPr="001C56F7">
          <w:rPr>
            <w:rStyle w:val="a9"/>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proofErr w:type="gramStart"/>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1C56F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1C56F7">
        <w:rPr>
          <w:rFonts w:ascii="GHEA Grapalat" w:hAnsi="GHEA Grapalat"/>
          <w:i/>
          <w:sz w:val="20"/>
          <w:szCs w:val="20"/>
        </w:rPr>
        <w:t>плату</w:t>
      </w:r>
      <w:proofErr w:type="gramEnd"/>
      <w:r w:rsidRPr="001C56F7">
        <w:rPr>
          <w:rFonts w:ascii="GHEA Grapalat" w:hAnsi="GHEA Grapalat"/>
          <w:i/>
          <w:sz w:val="20"/>
          <w:szCs w:val="20"/>
        </w:rPr>
        <w:t xml:space="preserve">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1C56F7">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C56F7">
        <w:rPr>
          <w:rFonts w:ascii="GHEA Grapalat" w:hAnsi="GHEA Grapalat"/>
          <w:i/>
          <w:sz w:val="20"/>
          <w:szCs w:val="20"/>
        </w:rPr>
        <w:t>указаннօй</w:t>
      </w:r>
      <w:proofErr w:type="spellEnd"/>
      <w:r w:rsidR="00D51669" w:rsidRPr="001C56F7">
        <w:rPr>
          <w:rFonts w:ascii="GHEA Grapalat" w:hAnsi="GHEA Grapalat"/>
          <w:i/>
          <w:sz w:val="20"/>
          <w:szCs w:val="20"/>
        </w:rPr>
        <w:t xml:space="preserve"> в жалобе.</w:t>
      </w:r>
      <w:r w:rsidRPr="001C56F7">
        <w:rPr>
          <w:rFonts w:ascii="GHEA Grapalat" w:hAnsi="GHEA Grapalat"/>
          <w:i/>
          <w:sz w:val="20"/>
          <w:szCs w:val="20"/>
        </w:rPr>
        <w:t xml:space="preserve">. При этом если жалоба, представленная в установленный </w:t>
      </w:r>
      <w:r w:rsidRPr="001C56F7">
        <w:rPr>
          <w:rFonts w:ascii="GHEA Grapalat" w:hAnsi="GHEA Grapalat"/>
          <w:i/>
          <w:sz w:val="20"/>
          <w:szCs w:val="20"/>
        </w:rPr>
        <w:lastRenderedPageBreak/>
        <w:t>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1C56F7">
        <w:rPr>
          <w:rFonts w:ascii="GHEA Grapalat" w:hAnsi="GHEA Grapalat"/>
          <w:i/>
          <w:sz w:val="20"/>
          <w:szCs w:val="20"/>
        </w:rPr>
        <w:t xml:space="preserve">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w:t>
      </w:r>
      <w:proofErr w:type="gramStart"/>
      <w:r w:rsidR="00A677CD" w:rsidRPr="001C56F7">
        <w:rPr>
          <w:rFonts w:ascii="GHEA Grapalat" w:hAnsi="GHEA Grapalat"/>
          <w:i/>
          <w:sz w:val="20"/>
          <w:szCs w:val="20"/>
        </w:rPr>
        <w:t xml:space="preserve"> В</w:t>
      </w:r>
      <w:proofErr w:type="gramEnd"/>
      <w:r w:rsidR="00A677CD" w:rsidRPr="001C56F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C56F7">
        <w:rPr>
          <w:rFonts w:ascii="GHEA Grapalat" w:hAnsi="GHEA Grapalat"/>
          <w:i/>
          <w:sz w:val="20"/>
          <w:szCs w:val="20"/>
        </w:rPr>
        <w:t>,</w:t>
      </w:r>
      <w:proofErr w:type="gramEnd"/>
      <w:r w:rsidR="00A677CD" w:rsidRPr="001C56F7">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w:t>
      </w:r>
      <w:proofErr w:type="gramStart"/>
      <w:r w:rsidR="00A677CD" w:rsidRPr="001C56F7">
        <w:rPr>
          <w:rFonts w:ascii="GHEA Grapalat" w:hAnsi="GHEA Grapalat" w:cs="Sylfaen"/>
          <w:i/>
          <w:sz w:val="20"/>
          <w:szCs w:val="20"/>
        </w:rPr>
        <w:t xml:space="preserve"> В</w:t>
      </w:r>
      <w:proofErr w:type="gramEnd"/>
      <w:r w:rsidR="00A677CD" w:rsidRPr="001C56F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 xml:space="preserve">Рассмотрение жалобы </w:t>
      </w:r>
      <w:proofErr w:type="gramStart"/>
      <w:r w:rsidR="002C605B" w:rsidRPr="001C56F7">
        <w:rPr>
          <w:rFonts w:ascii="GHEA Grapalat" w:hAnsi="GHEA Grapalat"/>
          <w:i/>
          <w:sz w:val="20"/>
          <w:szCs w:val="20"/>
        </w:rPr>
        <w:t>осуществляется</w:t>
      </w:r>
      <w:proofErr w:type="gramEnd"/>
      <w:r w:rsidR="002C605B" w:rsidRPr="001C56F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.з</w:t>
      </w:r>
      <w:proofErr w:type="gramEnd"/>
      <w:r w:rsidRPr="001C56F7">
        <w:rPr>
          <w:rFonts w:ascii="GHEA Grapalat" w:hAnsi="GHEA Grapalat"/>
          <w:i/>
          <w:sz w:val="20"/>
          <w:szCs w:val="20"/>
        </w:rPr>
        <w:t>апретить</w:t>
      </w:r>
      <w:proofErr w:type="spellEnd"/>
      <w:r w:rsidRPr="001C56F7">
        <w:rPr>
          <w:rFonts w:ascii="GHEA Grapalat" w:hAnsi="GHEA Grapalat"/>
          <w:i/>
          <w:sz w:val="20"/>
          <w:szCs w:val="20"/>
        </w:rPr>
        <w:t xml:space="preserve">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бязать</w:t>
      </w:r>
      <w:proofErr w:type="spellEnd"/>
      <w:r w:rsidRPr="001C56F7">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w:t>
      </w:r>
      <w:r w:rsidRPr="001C56F7">
        <w:rPr>
          <w:rFonts w:ascii="GHEA Grapalat" w:hAnsi="GHEA Grapalat"/>
          <w:i/>
          <w:sz w:val="20"/>
          <w:szCs w:val="20"/>
        </w:rPr>
        <w:lastRenderedPageBreak/>
        <w:t xml:space="preserve">вследствие действия или бездействия заказчика, Комиссии или лица, рассматривающего </w:t>
      </w:r>
      <w:proofErr w:type="spellStart"/>
      <w:proofErr w:type="gramStart"/>
      <w:r w:rsidR="001A070B" w:rsidRPr="001C56F7">
        <w:rPr>
          <w:rFonts w:ascii="GHEA Grapalat" w:hAnsi="GHEA Grapalat"/>
          <w:i/>
          <w:sz w:val="20"/>
          <w:szCs w:val="20"/>
        </w:rPr>
        <w:t>рассматривающего</w:t>
      </w:r>
      <w:proofErr w:type="spellEnd"/>
      <w:proofErr w:type="gramEnd"/>
      <w:r w:rsidR="001A070B" w:rsidRPr="001C56F7">
        <w:rPr>
          <w:rFonts w:ascii="GHEA Grapalat" w:hAnsi="GHEA Grapalat"/>
          <w:i/>
          <w:sz w:val="20"/>
          <w:szCs w:val="20"/>
        </w:rPr>
        <w:t xml:space="preserve">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обороны и национальной безопасности, необходимо продолжить процесс </w:t>
      </w:r>
      <w:proofErr w:type="spellStart"/>
      <w:r w:rsidRPr="001C56F7">
        <w:rPr>
          <w:rFonts w:ascii="GHEA Grapalat" w:hAnsi="GHEA Grapalat"/>
          <w:i/>
          <w:sz w:val="20"/>
          <w:szCs w:val="20"/>
        </w:rPr>
        <w:t>закупки</w:t>
      </w:r>
      <w:proofErr w:type="gramStart"/>
      <w:r w:rsidRPr="001C56F7">
        <w:rPr>
          <w:rFonts w:ascii="GHEA Grapalat" w:hAnsi="GHEA Grapalat"/>
          <w:i/>
          <w:sz w:val="20"/>
          <w:szCs w:val="20"/>
        </w:rPr>
        <w:t>.</w:t>
      </w:r>
      <w:r w:rsidR="00996C19" w:rsidRPr="001C56F7">
        <w:rPr>
          <w:rFonts w:ascii="GHEA Grapalat" w:hAnsi="GHEA Grapalat"/>
          <w:i/>
          <w:sz w:val="20"/>
          <w:szCs w:val="20"/>
        </w:rPr>
        <w:t>Л</w:t>
      </w:r>
      <w:proofErr w:type="gramEnd"/>
      <w:r w:rsidR="00996C19" w:rsidRPr="001C56F7">
        <w:rPr>
          <w:rFonts w:ascii="GHEA Grapalat" w:hAnsi="GHEA Grapalat"/>
          <w:i/>
          <w:sz w:val="20"/>
          <w:szCs w:val="20"/>
        </w:rPr>
        <w:t>ицо</w:t>
      </w:r>
      <w:proofErr w:type="spellEnd"/>
      <w:r w:rsidR="00996C19" w:rsidRPr="001C56F7">
        <w:rPr>
          <w:rFonts w:ascii="GHEA Grapalat" w:hAnsi="GHEA Grapalat"/>
          <w:i/>
          <w:sz w:val="20"/>
          <w:szCs w:val="20"/>
        </w:rPr>
        <w:t xml:space="preserve">,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aa"/>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 xml:space="preserve">ЗАЯВКИ </w:t>
      </w:r>
      <w:proofErr w:type="gramStart"/>
      <w:r w:rsidR="00BC5174" w:rsidRPr="001C56F7">
        <w:rPr>
          <w:rFonts w:ascii="GHEA Grapalat" w:hAnsi="GHEA Grapalat"/>
          <w:b/>
          <w:sz w:val="20"/>
          <w:szCs w:val="20"/>
        </w:rPr>
        <w:t>НА</w:t>
      </w:r>
      <w:proofErr w:type="gramEnd"/>
      <w:r w:rsidR="00BC5174" w:rsidRPr="001C56F7">
        <w:rPr>
          <w:rFonts w:ascii="GHEA Grapalat" w:hAnsi="GHEA Grapalat"/>
          <w:b/>
          <w:sz w:val="20"/>
          <w:szCs w:val="20"/>
        </w:rPr>
        <w:t xml:space="preserve">  ЗАЯВОК КАТИРОВОК</w:t>
      </w:r>
    </w:p>
    <w:p w:rsidR="00D746CA" w:rsidRPr="00CE7392" w:rsidRDefault="008D5016" w:rsidP="00CE7392">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CE7392" w:rsidRPr="00CE7392" w:rsidRDefault="00CE7392" w:rsidP="00CE7392">
      <w:pPr>
        <w:widowControl w:val="0"/>
        <w:tabs>
          <w:tab w:val="left" w:pos="1134"/>
        </w:tabs>
        <w:jc w:val="both"/>
        <w:rPr>
          <w:rFonts w:ascii="GHEA Grapalat" w:hAnsi="GHEA Grapalat"/>
          <w:i/>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w:t>
      </w:r>
      <w:proofErr w:type="gramStart"/>
      <w:r w:rsidRPr="001C56F7">
        <w:rPr>
          <w:rFonts w:ascii="GHEA Grapalat" w:hAnsi="GHEA Grapalat"/>
          <w:i/>
          <w:sz w:val="20"/>
          <w:szCs w:val="20"/>
        </w:rPr>
        <w:t>е</w:t>
      </w:r>
      <w:r w:rsidR="00EB3C28" w:rsidRPr="001C56F7">
        <w:rPr>
          <w:rFonts w:ascii="GHEA Grapalat" w:hAnsi="GHEA Grapalat"/>
          <w:i/>
          <w:sz w:val="20"/>
          <w:szCs w:val="20"/>
        </w:rPr>
        <w:t>-</w:t>
      </w:r>
      <w:proofErr w:type="gramEnd"/>
      <w:r w:rsidR="00EB3C28" w:rsidRPr="001C56F7">
        <w:rPr>
          <w:rFonts w:ascii="GHEA Grapalat" w:hAnsi="GHEA Grapalat"/>
          <w:i/>
          <w:sz w:val="20"/>
          <w:szCs w:val="20"/>
        </w:rPr>
        <w:t>-</w:t>
      </w:r>
      <w:proofErr w:type="spellStart"/>
      <w:r w:rsidR="00EB3C28" w:rsidRPr="001C56F7">
        <w:rPr>
          <w:rFonts w:ascii="GHEA Grapalat" w:hAnsi="GHEA Grapalat"/>
          <w:i/>
          <w:sz w:val="20"/>
          <w:szCs w:val="20"/>
        </w:rPr>
        <w:t>объявлени</w:t>
      </w:r>
      <w:proofErr w:type="spellEnd"/>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w:t>
      </w:r>
      <w:proofErr w:type="spellStart"/>
      <w:r w:rsidRPr="001C56F7">
        <w:rPr>
          <w:rFonts w:ascii="GHEA Grapalat" w:hAnsi="GHEA Grapalat"/>
          <w:i/>
          <w:sz w:val="20"/>
          <w:szCs w:val="20"/>
        </w:rPr>
        <w:t>утвержденн</w:t>
      </w:r>
      <w:proofErr w:type="spellEnd"/>
      <w:proofErr w:type="gramStart"/>
      <w:r w:rsidRPr="001C56F7">
        <w:rPr>
          <w:rFonts w:ascii="GHEA Grapalat" w:hAnsi="GHEA Grapalat"/>
          <w:i/>
          <w:sz w:val="20"/>
          <w:szCs w:val="20"/>
          <w:lang w:val="en-US"/>
        </w:rPr>
        <w:t>o</w:t>
      </w:r>
      <w:proofErr w:type="gramEnd"/>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af6"/>
          <w:rFonts w:ascii="GHEA Grapalat" w:hAnsi="GHEA Grapalat"/>
          <w:i/>
          <w:sz w:val="20"/>
          <w:szCs w:val="20"/>
        </w:rPr>
        <w:footnoteReference w:customMarkFollows="1" w:id="7"/>
        <w:t>15</w:t>
      </w:r>
    </w:p>
    <w:p w:rsidR="00BC5174"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CE7392" w:rsidRPr="00CE7392" w:rsidRDefault="00CE7392" w:rsidP="00CE7392">
      <w:pPr>
        <w:widowControl w:val="0"/>
        <w:tabs>
          <w:tab w:val="left" w:pos="1134"/>
        </w:tabs>
        <w:jc w:val="both"/>
        <w:rPr>
          <w:rFonts w:ascii="GHEA Grapalat" w:hAnsi="GHEA Grapalat"/>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proofErr w:type="gramStart"/>
      <w:r w:rsidRPr="001C56F7">
        <w:rPr>
          <w:rFonts w:ascii="GHEA Grapalat" w:hAnsi="GHEA Grapalat"/>
          <w:i/>
          <w:sz w:val="20"/>
          <w:szCs w:val="20"/>
        </w:rPr>
        <w:t>Предложения участника, относящиеся к ним документы вкладываются</w:t>
      </w:r>
      <w:proofErr w:type="gramEnd"/>
      <w:r w:rsidRPr="001C56F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00C01" w:rsidRDefault="008A7430"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Pr="00BF1F03" w:rsidRDefault="00CE7392" w:rsidP="00FE3094">
      <w:pPr>
        <w:pStyle w:val="norm"/>
        <w:widowControl w:val="0"/>
        <w:spacing w:line="240" w:lineRule="auto"/>
        <w:ind w:firstLine="0"/>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Pr="00D3046F" w:rsidRDefault="00CE7392"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336ACC" w:rsidRPr="00D3046F" w:rsidRDefault="00336ACC"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t>Приложение № 1</w:t>
      </w:r>
    </w:p>
    <w:p w:rsidR="00B10C2A" w:rsidRPr="001C56F7" w:rsidRDefault="00B2572B" w:rsidP="00B10C2A">
      <w:pPr>
        <w:pStyle w:val="a3"/>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123294" w:rsidRPr="001C56F7">
        <w:rPr>
          <w:rFonts w:ascii="GHEA Grapalat" w:hAnsi="GHEA Grapalat" w:cs="Arial"/>
          <w:b/>
        </w:rPr>
        <w:br/>
      </w:r>
      <w:r w:rsidRPr="001C56F7">
        <w:rPr>
          <w:rFonts w:ascii="GHEA Grapalat" w:hAnsi="GHEA Grapalat"/>
          <w:b/>
        </w:rPr>
        <w:t xml:space="preserve">под кодом </w:t>
      </w:r>
      <w:r w:rsidR="009D73E4" w:rsidRPr="009D73E4">
        <w:rPr>
          <w:rFonts w:ascii="GHEA Grapalat" w:hAnsi="GHEA Grapalat"/>
          <w:b/>
          <w:i w:val="0"/>
          <w:lang w:eastAsia="en-US" w:bidi="ar-SA"/>
        </w:rPr>
        <w:t>АMLHMD-GHAPDZB-20/01</w:t>
      </w:r>
    </w:p>
    <w:p w:rsidR="00B2572B" w:rsidRPr="001C56F7" w:rsidRDefault="00B2572B" w:rsidP="00B46D58">
      <w:pPr>
        <w:pStyle w:val="31"/>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w:t>
      </w:r>
      <w:proofErr w:type="gramStart"/>
      <w:r w:rsidRPr="001C56F7">
        <w:rPr>
          <w:rFonts w:ascii="GHEA Grapalat" w:hAnsi="GHEA Grapalat"/>
          <w:b/>
          <w:sz w:val="20"/>
          <w:szCs w:val="20"/>
        </w:rPr>
        <w:t>Е</w:t>
      </w:r>
      <w:r w:rsidR="00350210" w:rsidRPr="001C56F7">
        <w:rPr>
          <w:rFonts w:ascii="GHEA Grapalat" w:hAnsi="GHEA Grapalat"/>
          <w:b/>
          <w:sz w:val="20"/>
          <w:szCs w:val="20"/>
        </w:rPr>
        <w:t>-</w:t>
      </w:r>
      <w:proofErr w:type="gramEnd"/>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 xml:space="preserve">запросе </w:t>
      </w:r>
      <w:proofErr w:type="spellStart"/>
      <w:r w:rsidRPr="001E65D1">
        <w:rPr>
          <w:rFonts w:ascii="GHEA Grapalat" w:hAnsi="GHEA Grapalat"/>
          <w:color w:val="auto"/>
          <w:sz w:val="20"/>
        </w:rPr>
        <w:t>катировок</w:t>
      </w:r>
      <w:proofErr w:type="spellEnd"/>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 xml:space="preserve">желает участвовать в лоте (лотах)_______________________________ </w:t>
      </w:r>
      <w:proofErr w:type="gramStart"/>
      <w:r w:rsidRPr="001C56F7">
        <w:rPr>
          <w:rFonts w:ascii="GHEA Grapalat" w:hAnsi="GHEA Grapalat"/>
          <w:sz w:val="20"/>
          <w:szCs w:val="20"/>
        </w:rPr>
        <w:t>объявленного</w:t>
      </w:r>
      <w:proofErr w:type="gramEnd"/>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374F4A" w:rsidRPr="001C56F7" w:rsidRDefault="00374F4A" w:rsidP="009D73E4">
      <w:pPr>
        <w:pStyle w:val="a3"/>
        <w:spacing w:after="160" w:line="240" w:lineRule="auto"/>
        <w:jc w:val="center"/>
        <w:rPr>
          <w:rFonts w:ascii="GHEA Grapalat" w:hAnsi="GHEA Grapalat"/>
          <w:sz w:val="16"/>
          <w:szCs w:val="16"/>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9D73E4" w:rsidRPr="009D73E4">
        <w:rPr>
          <w:rFonts w:ascii="GHEA Grapalat" w:hAnsi="GHEA Grapalat"/>
          <w:b/>
          <w:i w:val="0"/>
          <w:lang w:eastAsia="en-US" w:bidi="ar-SA"/>
        </w:rPr>
        <w:t>АMLHMD-GHAPDZB-20/01</w:t>
      </w:r>
      <w:r w:rsidR="00B10C2A" w:rsidRPr="001C56F7">
        <w:rPr>
          <w:rFonts w:ascii="GHEA Grapalat" w:hAnsi="GHEA Grapalat" w:cs="Sylfaen"/>
          <w:sz w:val="16"/>
          <w:szCs w:val="16"/>
        </w:rPr>
        <w:t xml:space="preserve">                                     </w:t>
      </w:r>
      <w:r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proofErr w:type="gramStart"/>
      <w:r w:rsidRPr="001C56F7">
        <w:rPr>
          <w:rFonts w:ascii="GHEA Grapalat" w:hAnsi="GHEA Grapalat"/>
          <w:sz w:val="20"/>
          <w:szCs w:val="20"/>
        </w:rPr>
        <w:t>запросе</w:t>
      </w:r>
      <w:proofErr w:type="gramEnd"/>
      <w:r w:rsidRPr="001C56F7">
        <w:rPr>
          <w:rFonts w:ascii="GHEA Grapalat" w:hAnsi="GHEA Grapalat"/>
          <w:sz w:val="20"/>
          <w:szCs w:val="20"/>
        </w:rPr>
        <w:t xml:space="preserve"> </w:t>
      </w:r>
      <w:proofErr w:type="spellStart"/>
      <w:r w:rsidRPr="001C56F7">
        <w:rPr>
          <w:rFonts w:ascii="GHEA Grapalat" w:hAnsi="GHEA Grapalat"/>
          <w:sz w:val="20"/>
          <w:szCs w:val="20"/>
        </w:rPr>
        <w:t>катировок</w:t>
      </w:r>
      <w:proofErr w:type="spellEnd"/>
      <w:r w:rsidRPr="001C56F7">
        <w:rPr>
          <w:rFonts w:ascii="GHEA Grapalat" w:hAnsi="GHEA Grapalat"/>
          <w:sz w:val="20"/>
          <w:szCs w:val="20"/>
        </w:rPr>
        <w:t xml:space="preserve">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 xml:space="preserve">Настоящим _________________________________объявляет и </w:t>
      </w:r>
      <w:proofErr w:type="spellStart"/>
      <w:r w:rsidRPr="001C56F7">
        <w:rPr>
          <w:rFonts w:ascii="GHEA Grapalat" w:hAnsi="GHEA Grapalat"/>
          <w:sz w:val="20"/>
          <w:szCs w:val="20"/>
        </w:rPr>
        <w:t>подтверждает</w:t>
      </w:r>
      <w:proofErr w:type="gramStart"/>
      <w:r w:rsidRPr="001C56F7">
        <w:rPr>
          <w:rFonts w:ascii="GHEA Grapalat" w:hAnsi="GHEA Grapalat"/>
          <w:sz w:val="20"/>
          <w:szCs w:val="20"/>
        </w:rPr>
        <w:t>,ч</w:t>
      </w:r>
      <w:proofErr w:type="gramEnd"/>
      <w:r w:rsidRPr="001C56F7">
        <w:rPr>
          <w:rFonts w:ascii="GHEA Grapalat" w:hAnsi="GHEA Grapalat"/>
          <w:sz w:val="20"/>
          <w:szCs w:val="20"/>
        </w:rPr>
        <w:t>то</w:t>
      </w:r>
      <w:proofErr w:type="spellEnd"/>
      <w:r w:rsidRPr="001C56F7">
        <w:rPr>
          <w:rFonts w:ascii="GHEA Grapalat" w:hAnsi="GHEA Grapalat"/>
          <w:sz w:val="20"/>
          <w:szCs w:val="20"/>
        </w:rPr>
        <w:t>:</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a3"/>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w:t>
      </w:r>
      <w:proofErr w:type="gramStart"/>
      <w:r w:rsidRPr="001C56F7">
        <w:rPr>
          <w:rFonts w:ascii="GHEA Grapalat" w:hAnsi="GHEA Grapalat"/>
          <w:i w:val="0"/>
          <w:spacing w:val="-4"/>
        </w:rPr>
        <w:t>требованиям</w:t>
      </w:r>
      <w:proofErr w:type="gramEnd"/>
      <w:r w:rsidRPr="001C56F7">
        <w:rPr>
          <w:rFonts w:ascii="GHEA Grapalat" w:hAnsi="GHEA Grapalat"/>
          <w:i w:val="0"/>
          <w:spacing w:val="-4"/>
        </w:rPr>
        <w:t xml:space="preserve"> к праву участия установленным приглашением на </w:t>
      </w:r>
      <w:r w:rsidR="00B10C2A" w:rsidRPr="001C56F7">
        <w:rPr>
          <w:rFonts w:ascii="GHEA Grapalat" w:hAnsi="GHEA Grapalat"/>
          <w:i w:val="0"/>
        </w:rPr>
        <w:t xml:space="preserve"> запросе </w:t>
      </w:r>
      <w:proofErr w:type="spellStart"/>
      <w:r w:rsidR="00B10C2A" w:rsidRPr="001C56F7">
        <w:rPr>
          <w:rFonts w:ascii="GHEA Grapalat" w:hAnsi="GHEA Grapalat"/>
          <w:i w:val="0"/>
        </w:rPr>
        <w:t>катировок</w:t>
      </w:r>
      <w:proofErr w:type="spellEnd"/>
      <w:r w:rsidR="00B10C2A" w:rsidRPr="001C56F7">
        <w:rPr>
          <w:rFonts w:ascii="GHEA Grapalat" w:hAnsi="GHEA Grapalat"/>
          <w:i w:val="0"/>
        </w:rPr>
        <w:t xml:space="preserve">  </w:t>
      </w:r>
      <w:r w:rsidRPr="001C56F7">
        <w:rPr>
          <w:rFonts w:ascii="GHEA Grapalat" w:hAnsi="GHEA Grapalat"/>
          <w:i w:val="0"/>
        </w:rPr>
        <w:t xml:space="preserve">под кодом </w:t>
      </w:r>
      <w:r w:rsidR="009D73E4" w:rsidRPr="009D73E4">
        <w:rPr>
          <w:rFonts w:ascii="GHEA Grapalat" w:hAnsi="GHEA Grapalat"/>
          <w:b/>
          <w:i w:val="0"/>
          <w:lang w:eastAsia="en-US" w:bidi="ar-SA"/>
        </w:rPr>
        <w:t>АMLHMD-GHAPDZB-20/01</w:t>
      </w:r>
    </w:p>
    <w:p w:rsidR="006B3E56" w:rsidRPr="001C56F7" w:rsidRDefault="00A90FCD" w:rsidP="00B46D58">
      <w:pPr>
        <w:pStyle w:val="aff3"/>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w:t>
      </w:r>
      <w:proofErr w:type="spellStart"/>
      <w:r w:rsidR="00B10C2A" w:rsidRPr="001C56F7">
        <w:rPr>
          <w:rFonts w:ascii="GHEA Grapalat" w:hAnsi="GHEA Grapalat"/>
          <w:sz w:val="20"/>
          <w:szCs w:val="20"/>
        </w:rPr>
        <w:t>катировок</w:t>
      </w:r>
      <w:proofErr w:type="spellEnd"/>
      <w:r w:rsidR="00B10C2A" w:rsidRPr="001C56F7">
        <w:rPr>
          <w:rFonts w:ascii="GHEA Grapalat" w:hAnsi="GHEA Grapalat"/>
          <w:sz w:val="20"/>
          <w:szCs w:val="20"/>
        </w:rPr>
        <w:t xml:space="preserve">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B10C2A" w:rsidRPr="001C56F7">
        <w:rPr>
          <w:rFonts w:ascii="GHEA Grapalat" w:hAnsi="GHEA Grapalat"/>
          <w:sz w:val="20"/>
          <w:szCs w:val="20"/>
        </w:rPr>
        <w:t>АM</w:t>
      </w:r>
      <w:r w:rsidR="00CE7392">
        <w:rPr>
          <w:rFonts w:ascii="GHEA Grapalat" w:hAnsi="GHEA Grapalat"/>
          <w:sz w:val="20"/>
          <w:szCs w:val="20"/>
        </w:rPr>
        <w:t>G</w:t>
      </w:r>
      <w:r w:rsidR="00B10C2A" w:rsidRPr="001C56F7">
        <w:rPr>
          <w:rFonts w:ascii="GHEA Grapalat" w:hAnsi="GHEA Grapalat"/>
          <w:sz w:val="20"/>
          <w:szCs w:val="20"/>
        </w:rPr>
        <w:t>HMD-GHAPDZB-19/02</w:t>
      </w:r>
    </w:p>
    <w:p w:rsidR="006B3E56"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C56F7">
        <w:rPr>
          <w:rFonts w:ascii="GHEA Grapalat" w:hAnsi="GHEA Grapalat"/>
          <w:sz w:val="20"/>
          <w:szCs w:val="20"/>
        </w:rPr>
        <w:t>антиконкурентного</w:t>
      </w:r>
      <w:proofErr w:type="spellEnd"/>
      <w:r w:rsidRPr="001C56F7">
        <w:rPr>
          <w:rFonts w:ascii="GHEA Grapalat" w:hAnsi="GHEA Grapalat"/>
          <w:sz w:val="20"/>
          <w:szCs w:val="20"/>
        </w:rPr>
        <w:t xml:space="preserve"> соглашения,</w:t>
      </w:r>
    </w:p>
    <w:p w:rsidR="006B3E56" w:rsidRPr="001C56F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w:t>
      </w:r>
      <w:r w:rsidRPr="001C56F7">
        <w:rPr>
          <w:rFonts w:ascii="GHEA Grapalat" w:hAnsi="GHEA Grapalat"/>
          <w:sz w:val="20"/>
          <w:szCs w:val="20"/>
        </w:rPr>
        <w:t xml:space="preserve">случая     одновременного </w:t>
      </w:r>
    </w:p>
    <w:p w:rsidR="006B3E56" w:rsidRPr="001C56F7" w:rsidRDefault="006B3E56" w:rsidP="00B46D58">
      <w:pPr>
        <w:pStyle w:val="a3"/>
        <w:widowControl w:val="0"/>
        <w:spacing w:line="240" w:lineRule="auto"/>
        <w:ind w:firstLine="0"/>
        <w:jc w:val="left"/>
        <w:rPr>
          <w:rFonts w:ascii="GHEA Grapalat" w:hAnsi="GHEA Grapalat"/>
          <w:i w:val="0"/>
        </w:rPr>
      </w:pPr>
      <w:proofErr w:type="gramStart"/>
      <w:r w:rsidRPr="001C56F7">
        <w:rPr>
          <w:rFonts w:ascii="GHEA Grapalat" w:hAnsi="GHEA Grapalat"/>
          <w:i w:val="0"/>
        </w:rPr>
        <w:lastRenderedPageBreak/>
        <w:t>участия взаимосвязанных с ________________ лиц и (или) учрежденных__________</w:t>
      </w:r>
      <w:proofErr w:type="gramEnd"/>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 xml:space="preserve">организаций, либо организаций, имеющих </w:t>
      </w:r>
      <w:proofErr w:type="gramStart"/>
      <w:r w:rsidRPr="001C56F7">
        <w:rPr>
          <w:rFonts w:ascii="GHEA Grapalat" w:hAnsi="GHEA Grapalat"/>
          <w:sz w:val="20"/>
          <w:szCs w:val="20"/>
        </w:rPr>
        <w:t>принадлежащую</w:t>
      </w:r>
      <w:proofErr w:type="gramEnd"/>
      <w:r w:rsidRPr="001C56F7">
        <w:rPr>
          <w:rFonts w:ascii="GHEA Grapalat" w:hAnsi="GHEA Grapalat"/>
          <w:sz w:val="20"/>
          <w:szCs w:val="20"/>
        </w:rPr>
        <w:t xml:space="preserve">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proofErr w:type="gramStart"/>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C56F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C56F7">
        <w:rPr>
          <w:rStyle w:val="af6"/>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proofErr w:type="gramStart"/>
            <w:r w:rsidRPr="001C56F7">
              <w:rPr>
                <w:rFonts w:ascii="GHEA Grapalat" w:hAnsi="GHEA Grapalat"/>
                <w:szCs w:val="24"/>
              </w:rPr>
              <w:t>п</w:t>
            </w:r>
            <w:proofErr w:type="gramEnd"/>
            <w:r w:rsidRPr="001C56F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bl>
    <w:p w:rsidR="00993891" w:rsidRPr="00100C01"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100C01">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1E65D1" w:rsidRPr="00100C01" w:rsidRDefault="001E65D1" w:rsidP="00CE7392">
      <w:pPr>
        <w:pStyle w:val="3"/>
        <w:keepNext w:val="0"/>
        <w:widowControl w:val="0"/>
        <w:spacing w:after="160" w:line="240" w:lineRule="auto"/>
        <w:jc w:val="left"/>
        <w:rPr>
          <w:rFonts w:ascii="GHEA Grapalat" w:hAnsi="GHEA Grapalat"/>
          <w:b/>
          <w:i w:val="0"/>
        </w:rPr>
      </w:pPr>
    </w:p>
    <w:p w:rsidR="00D043C1" w:rsidRPr="001C56F7" w:rsidRDefault="00D043C1" w:rsidP="00B10C2A">
      <w:pPr>
        <w:pStyle w:val="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lastRenderedPageBreak/>
        <w:t>Приложение № 1,1</w:t>
      </w:r>
    </w:p>
    <w:p w:rsidR="00B10C2A" w:rsidRPr="001C56F7" w:rsidRDefault="00D043C1" w:rsidP="00B10C2A">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Pr="001C56F7">
        <w:rPr>
          <w:rFonts w:ascii="GHEA Grapalat" w:hAnsi="GHEA Grapalat" w:cs="Arial"/>
          <w:b/>
        </w:rPr>
        <w:br/>
      </w:r>
      <w:r w:rsidRPr="001C56F7">
        <w:rPr>
          <w:rFonts w:ascii="GHEA Grapalat" w:hAnsi="GHEA Grapalat"/>
          <w:b/>
        </w:rPr>
        <w:t xml:space="preserve">под кодом </w:t>
      </w:r>
      <w:r w:rsidR="009D73E4" w:rsidRPr="009D73E4">
        <w:rPr>
          <w:rFonts w:ascii="GHEA Grapalat" w:hAnsi="GHEA Grapalat"/>
          <w:b/>
          <w:lang w:eastAsia="en-US" w:bidi="ar-SA"/>
        </w:rPr>
        <w:t>АMLHMD-GHAPDZB-20/01</w:t>
      </w:r>
    </w:p>
    <w:p w:rsidR="00D043C1" w:rsidRPr="001C56F7" w:rsidRDefault="00D043C1" w:rsidP="00D043C1">
      <w:pPr>
        <w:pStyle w:val="31"/>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9D73E4" w:rsidRDefault="00D043C1" w:rsidP="001E65D1">
      <w:pPr>
        <w:widowControl w:val="0"/>
        <w:spacing w:after="120"/>
        <w:rPr>
          <w:rFonts w:ascii="GHEA Grapalat" w:hAnsi="GHEA Grapalat"/>
          <w:b/>
          <w:sz w:val="20"/>
          <w:szCs w:val="20"/>
          <w:lang w:eastAsia="en-US" w:bidi="ar-SA"/>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 xml:space="preserve">рамках 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под кодом</w:t>
      </w:r>
      <w:r w:rsidR="001E65D1" w:rsidRPr="001E65D1">
        <w:rPr>
          <w:rFonts w:ascii="GHEA Grapalat" w:hAnsi="GHEA Grapalat"/>
          <w:b/>
          <w:sz w:val="20"/>
          <w:szCs w:val="20"/>
          <w:lang w:eastAsia="en-US" w:bidi="ar-SA"/>
        </w:rPr>
        <w:t xml:space="preserve"> </w:t>
      </w:r>
      <w:r w:rsidR="009D73E4" w:rsidRPr="009D73E4">
        <w:rPr>
          <w:rFonts w:ascii="GHEA Grapalat" w:hAnsi="GHEA Grapalat"/>
          <w:b/>
          <w:sz w:val="20"/>
          <w:szCs w:val="20"/>
          <w:lang w:eastAsia="en-US" w:bidi="ar-SA"/>
        </w:rPr>
        <w:t>АMLHMD-GHAPDZB-20/01</w:t>
      </w:r>
    </w:p>
    <w:p w:rsidR="001E65D1" w:rsidRPr="001C56F7" w:rsidRDefault="001E65D1" w:rsidP="001E65D1">
      <w:pPr>
        <w:widowControl w:val="0"/>
        <w:spacing w:after="120"/>
        <w:rPr>
          <w:rFonts w:ascii="GHEA Grapalat" w:hAnsi="GHEA Grapalat"/>
          <w:sz w:val="16"/>
          <w:szCs w:val="16"/>
        </w:rPr>
      </w:pPr>
      <w:r w:rsidRPr="001C56F7">
        <w:rPr>
          <w:rFonts w:ascii="GHEA Grapalat" w:hAnsi="GHEA Grapalat"/>
          <w:sz w:val="16"/>
          <w:szCs w:val="16"/>
        </w:rPr>
        <w:t>наименование участника</w:t>
      </w:r>
    </w:p>
    <w:p w:rsidR="001E65D1" w:rsidRPr="001C56F7" w:rsidRDefault="009D73E4" w:rsidP="001E65D1">
      <w:pPr>
        <w:widowControl w:val="0"/>
        <w:spacing w:after="120"/>
        <w:jc w:val="center"/>
        <w:rPr>
          <w:rFonts w:ascii="GHEA Grapalat" w:hAnsi="GHEA Grapalat" w:cs="Arial"/>
          <w:sz w:val="20"/>
          <w:szCs w:val="20"/>
          <w:u w:val="single"/>
        </w:rPr>
      </w:pPr>
      <w:r>
        <w:rPr>
          <w:rFonts w:ascii="GHEA Grapalat" w:hAnsi="GHEA Grapalat"/>
          <w:b/>
          <w:sz w:val="20"/>
          <w:szCs w:val="20"/>
          <w:lang w:eastAsia="en-US" w:bidi="ar-SA"/>
        </w:rPr>
        <w:t xml:space="preserve">  </w:t>
      </w:r>
      <w:r w:rsidR="001E65D1" w:rsidRPr="001E65D1">
        <w:rPr>
          <w:rFonts w:ascii="GHEA Grapalat" w:hAnsi="GHEA Grapalat"/>
          <w:sz w:val="20"/>
          <w:szCs w:val="20"/>
        </w:rPr>
        <w:t xml:space="preserve">   </w:t>
      </w:r>
      <w:r w:rsidR="001E65D1"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proofErr w:type="gramStart"/>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roofErr w:type="gramEnd"/>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31"/>
        <w:widowControl w:val="0"/>
        <w:spacing w:after="160" w:line="240" w:lineRule="auto"/>
        <w:ind w:firstLine="0"/>
        <w:jc w:val="right"/>
        <w:rPr>
          <w:rFonts w:ascii="GHEA Grapalat" w:hAnsi="GHEA Grapalat"/>
          <w:b/>
          <w:sz w:val="24"/>
          <w:szCs w:val="24"/>
        </w:rPr>
      </w:pPr>
    </w:p>
    <w:p w:rsidR="00B2572B" w:rsidRPr="001C56F7" w:rsidRDefault="00B2572B" w:rsidP="00B46D58">
      <w:pPr>
        <w:pStyle w:val="31"/>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31"/>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005744FC" w:rsidRPr="001C56F7">
        <w:rPr>
          <w:rFonts w:ascii="GHEA Grapalat" w:hAnsi="GHEA Grapalat" w:cs="Arial"/>
          <w:b/>
        </w:rPr>
        <w:br/>
      </w:r>
      <w:r w:rsidRPr="001C56F7">
        <w:rPr>
          <w:rFonts w:ascii="GHEA Grapalat" w:hAnsi="GHEA Grapalat"/>
          <w:b/>
        </w:rPr>
        <w:t xml:space="preserve">под кодом </w:t>
      </w:r>
      <w:r w:rsidR="009D73E4" w:rsidRPr="009D73E4">
        <w:rPr>
          <w:rFonts w:ascii="GHEA Grapalat" w:hAnsi="GHEA Grapalat"/>
          <w:b/>
          <w:lang w:eastAsia="en-US" w:bidi="ar-SA"/>
        </w:rPr>
        <w:t>АMLHMD-GHAPDZB-20/01</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w:t>
      </w:r>
      <w:proofErr w:type="spellStart"/>
      <w:r w:rsidR="00B10C2A" w:rsidRPr="001C56F7">
        <w:rPr>
          <w:rFonts w:ascii="GHEA Grapalat" w:hAnsi="GHEA Grapalat"/>
          <w:spacing w:val="-6"/>
          <w:sz w:val="20"/>
          <w:szCs w:val="20"/>
        </w:rPr>
        <w:t>катировок</w:t>
      </w:r>
      <w:proofErr w:type="spellEnd"/>
      <w:r w:rsidR="00B10C2A" w:rsidRPr="001C56F7">
        <w:rPr>
          <w:rFonts w:ascii="GHEA Grapalat" w:hAnsi="GHEA Grapalat"/>
          <w:spacing w:val="-6"/>
          <w:sz w:val="20"/>
          <w:szCs w:val="20"/>
        </w:rPr>
        <w:t xml:space="preserve"> </w:t>
      </w:r>
      <w:r w:rsidRPr="001C56F7">
        <w:rPr>
          <w:rFonts w:ascii="GHEA Grapalat" w:hAnsi="GHEA Grapalat"/>
          <w:spacing w:val="-6"/>
          <w:sz w:val="20"/>
          <w:szCs w:val="20"/>
        </w:rPr>
        <w:t xml:space="preserve"> под кодом </w:t>
      </w:r>
      <w:r w:rsidR="009D73E4" w:rsidRPr="009D73E4">
        <w:rPr>
          <w:rFonts w:ascii="GHEA Grapalat" w:hAnsi="GHEA Grapalat"/>
          <w:b/>
          <w:sz w:val="20"/>
          <w:szCs w:val="20"/>
          <w:lang w:eastAsia="en-US" w:bidi="ar-SA"/>
        </w:rPr>
        <w:t>АMLHMD-GHAPDZB-20/01</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w:t>
      </w:r>
      <w:r w:rsidR="00B2572B" w:rsidRPr="001C56F7">
        <w:rPr>
          <w:rFonts w:ascii="GHEA Grapalat" w:hAnsi="GHEA Grapalat"/>
          <w:sz w:val="20"/>
          <w:szCs w:val="20"/>
        </w:rPr>
        <w:t>рамов</w:t>
      </w:r>
      <w:proofErr w:type="spellEnd"/>
      <w:r w:rsidR="00B2572B" w:rsidRPr="001C56F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af6"/>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D73E4" w:rsidRDefault="00B10C2A" w:rsidP="009D73E4">
            <w:pPr>
              <w:widowControl w:val="0"/>
              <w:jc w:val="center"/>
              <w:rPr>
                <w:rFonts w:ascii="GHEA Grapalat" w:hAnsi="GHEA Grapalat"/>
                <w:b/>
                <w:bCs/>
                <w:sz w:val="20"/>
                <w:szCs w:val="20"/>
              </w:rPr>
            </w:pPr>
            <w:r w:rsidRPr="001C56F7">
              <w:rPr>
                <w:rFonts w:ascii="GHEA Grapalat" w:hAnsi="GHEA Grapalat"/>
                <w:b/>
                <w:sz w:val="20"/>
                <w:szCs w:val="20"/>
                <w:lang w:val="en-US"/>
              </w:rPr>
              <w:t>1</w:t>
            </w:r>
            <w:r w:rsidR="009D73E4">
              <w:rPr>
                <w:rFonts w:ascii="GHEA Grapalat" w:hAnsi="GHEA Grapalat"/>
                <w:b/>
                <w:sz w:val="20"/>
                <w:szCs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proofErr w:type="gramStart"/>
      <w:r w:rsidR="00D46A54" w:rsidRPr="001C56F7">
        <w:rPr>
          <w:rFonts w:ascii="GHEA Grapalat" w:hAnsi="GHEA Grapalat"/>
          <w:i/>
          <w:sz w:val="20"/>
          <w:szCs w:val="20"/>
        </w:rPr>
        <w:t>запросе</w:t>
      </w:r>
      <w:proofErr w:type="gramEnd"/>
      <w:r w:rsidR="00D46A54" w:rsidRPr="001C56F7">
        <w:rPr>
          <w:rFonts w:ascii="GHEA Grapalat" w:hAnsi="GHEA Grapalat"/>
          <w:i/>
          <w:sz w:val="20"/>
          <w:szCs w:val="20"/>
        </w:rPr>
        <w:t xml:space="preserve"> </w:t>
      </w:r>
      <w:proofErr w:type="spellStart"/>
      <w:r w:rsidR="00D46A54" w:rsidRPr="001C56F7">
        <w:rPr>
          <w:rFonts w:ascii="GHEA Grapalat" w:hAnsi="GHEA Grapalat"/>
          <w:i/>
          <w:sz w:val="20"/>
          <w:szCs w:val="20"/>
        </w:rPr>
        <w:t>катировок</w:t>
      </w:r>
      <w:proofErr w:type="spellEnd"/>
      <w:r w:rsidR="00D46A54"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9D73E4" w:rsidRPr="009D73E4">
        <w:rPr>
          <w:rFonts w:ascii="GHEA Grapalat" w:hAnsi="GHEA Grapalat"/>
          <w:b/>
          <w:sz w:val="20"/>
          <w:szCs w:val="20"/>
          <w:lang w:eastAsia="en-US" w:bidi="ar-SA"/>
        </w:rPr>
        <w:t>АMLHMD-GHAPDZB-20/01</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C56F7" w:rsidTr="00B932B8">
        <w:tc>
          <w:tcPr>
            <w:tcW w:w="4786" w:type="dxa"/>
          </w:tcPr>
          <w:p w:rsidR="00FE3094" w:rsidRPr="00BF1F03" w:rsidRDefault="00FE3094" w:rsidP="00B932B8">
            <w:pPr>
              <w:widowControl w:val="0"/>
              <w:spacing w:after="160"/>
              <w:rPr>
                <w:rFonts w:ascii="GHEA Grapalat" w:hAnsi="GHEA Grapalat"/>
                <w:i/>
                <w:sz w:val="18"/>
                <w:szCs w:val="18"/>
                <w:lang w:eastAsia="en-US" w:bidi="ar-SA"/>
              </w:rPr>
            </w:pPr>
          </w:p>
          <w:p w:rsidR="003D2FE2" w:rsidRPr="001C56F7" w:rsidRDefault="009D73E4" w:rsidP="00B932B8">
            <w:pPr>
              <w:widowControl w:val="0"/>
              <w:spacing w:after="160"/>
              <w:rPr>
                <w:rFonts w:ascii="GHEA Grapalat" w:hAnsi="GHEA Grapalat" w:cs="GHEA Grapalat"/>
                <w:b/>
                <w:sz w:val="18"/>
                <w:szCs w:val="18"/>
              </w:rPr>
            </w:pPr>
            <w:r>
              <w:rPr>
                <w:rFonts w:ascii="GHEA Grapalat" w:hAnsi="GHEA Grapalat"/>
                <w:i/>
                <w:sz w:val="18"/>
                <w:szCs w:val="18"/>
                <w:lang w:eastAsia="en-US" w:bidi="ar-SA"/>
              </w:rPr>
              <w:t xml:space="preserve"> </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af6"/>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BF1F03"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proofErr w:type="spellStart"/>
      <w:r w:rsidR="003D2FE2" w:rsidRPr="001C56F7">
        <w:rPr>
          <w:rFonts w:ascii="GHEA Grapalat" w:hAnsi="GHEA Grapalat" w:cs="GHEA Grapalat"/>
          <w:sz w:val="20"/>
          <w:szCs w:val="20"/>
        </w:rPr>
        <w:t>тобранного</w:t>
      </w:r>
      <w:proofErr w:type="spellEnd"/>
      <w:r w:rsidR="003D2FE2" w:rsidRPr="001C56F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1C56F7">
        <w:rPr>
          <w:rFonts w:ascii="GHEA Grapalat" w:hAnsi="GHEA Grapalat" w:cs="GHEA Grapalat"/>
          <w:sz w:val="20"/>
          <w:szCs w:val="20"/>
          <w:lang w:val="en-US"/>
        </w:rPr>
        <w:t>K</w:t>
      </w:r>
      <w:proofErr w:type="spellStart"/>
      <w:proofErr w:type="gramEnd"/>
      <w:r w:rsidR="003D2FE2" w:rsidRPr="001C56F7">
        <w:rPr>
          <w:rFonts w:ascii="GHEA Grapalat" w:hAnsi="GHEA Grapalat" w:cs="GHEA Grapalat"/>
          <w:sz w:val="20"/>
          <w:szCs w:val="20"/>
        </w:rPr>
        <w:t>омпания</w:t>
      </w:r>
      <w:proofErr w:type="spellEnd"/>
      <w:r w:rsidR="003D2FE2" w:rsidRPr="001C56F7">
        <w:rPr>
          <w:rFonts w:ascii="GHEA Grapalat" w:hAnsi="GHEA Grapalat" w:cs="GHEA Grapalat"/>
          <w:sz w:val="20"/>
          <w:szCs w:val="20"/>
        </w:rPr>
        <w:t xml:space="preserve">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proofErr w:type="gramStart"/>
      <w:r w:rsidRPr="001C56F7">
        <w:rPr>
          <w:rFonts w:ascii="GHEA Grapalat" w:hAnsi="GHEA Grapalat"/>
          <w:sz w:val="20"/>
          <w:szCs w:val="20"/>
        </w:rPr>
        <w:t>)</w:t>
      </w:r>
      <w:r w:rsidR="003D2FE2" w:rsidRPr="001C56F7">
        <w:rPr>
          <w:rFonts w:ascii="GHEA Grapalat" w:hAnsi="GHEA Grapalat"/>
          <w:sz w:val="20"/>
          <w:szCs w:val="20"/>
        </w:rPr>
        <w:t>п</w:t>
      </w:r>
      <w:proofErr w:type="gramEnd"/>
      <w:r w:rsidR="003D2FE2" w:rsidRPr="001C56F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proofErr w:type="gramStart"/>
      <w:r w:rsidRPr="001C56F7">
        <w:rPr>
          <w:rFonts w:ascii="GHEA Grapalat" w:hAnsi="GHEA Grapalat"/>
          <w:sz w:val="20"/>
          <w:szCs w:val="20"/>
        </w:rPr>
        <w:t>)</w:t>
      </w:r>
      <w:r w:rsidR="003D2FE2" w:rsidRPr="001C56F7">
        <w:rPr>
          <w:rFonts w:ascii="GHEA Grapalat" w:hAnsi="GHEA Grapalat"/>
          <w:sz w:val="20"/>
          <w:szCs w:val="20"/>
        </w:rPr>
        <w:t>Т</w:t>
      </w:r>
      <w:proofErr w:type="gramEnd"/>
      <w:r w:rsidR="003D2FE2" w:rsidRPr="001C56F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proofErr w:type="gramStart"/>
      <w:r w:rsidRPr="001C56F7">
        <w:rPr>
          <w:rFonts w:ascii="GHEA Grapalat" w:hAnsi="GHEA Grapalat"/>
          <w:sz w:val="20"/>
          <w:szCs w:val="20"/>
        </w:rPr>
        <w:t>)</w:t>
      </w:r>
      <w:r w:rsidR="003D2FE2" w:rsidRPr="001C56F7">
        <w:rPr>
          <w:rFonts w:ascii="GHEA Grapalat" w:hAnsi="GHEA Grapalat"/>
          <w:sz w:val="20"/>
          <w:szCs w:val="20"/>
        </w:rPr>
        <w:t>н</w:t>
      </w:r>
      <w:proofErr w:type="gramEnd"/>
      <w:r w:rsidR="003D2FE2" w:rsidRPr="001C56F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1C56F7">
        <w:rPr>
          <w:rFonts w:ascii="GHEA Grapalat" w:hAnsi="GHEA Grapalat"/>
          <w:sz w:val="20"/>
          <w:szCs w:val="20"/>
        </w:rPr>
        <w:t>в</w:t>
      </w:r>
      <w:proofErr w:type="gramEnd"/>
      <w:r w:rsidR="003D2FE2" w:rsidRPr="001C56F7">
        <w:rPr>
          <w:rFonts w:ascii="Courier New" w:hAnsi="Courier New" w:cs="Courier New"/>
          <w:sz w:val="20"/>
          <w:szCs w:val="20"/>
          <w:lang w:val="en-US"/>
        </w:rPr>
        <w:t>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 xml:space="preserve">Заказчик может представить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1C56F7">
        <w:rPr>
          <w:rFonts w:ascii="GHEA Grapalat" w:hAnsi="GHEA Grapalat"/>
          <w:sz w:val="20"/>
          <w:szCs w:val="20"/>
        </w:rPr>
        <w:lastRenderedPageBreak/>
        <w:t>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1C56F7">
        <w:rPr>
          <w:rFonts w:ascii="GHEA Grapalat" w:hAnsi="GHEA Grapalat"/>
          <w:sz w:val="20"/>
          <w:szCs w:val="20"/>
        </w:rPr>
        <w:t>Репортинг</w:t>
      </w:r>
      <w:proofErr w:type="spellEnd"/>
      <w:r w:rsidR="003D2FE2" w:rsidRPr="001C56F7">
        <w:rPr>
          <w:rFonts w:ascii="GHEA Grapalat" w:hAnsi="GHEA Grapalat"/>
          <w:sz w:val="20"/>
          <w:szCs w:val="20"/>
        </w:rPr>
        <w:t>"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1C56F7">
        <w:rPr>
          <w:rFonts w:ascii="GHEA Grapalat" w:hAnsi="GHEA Grapalat"/>
          <w:sz w:val="20"/>
          <w:szCs w:val="20"/>
        </w:rPr>
        <w:t>подписаны</w:t>
      </w:r>
      <w:proofErr w:type="gramEnd"/>
      <w:r w:rsidR="003D2FE2" w:rsidRPr="001C56F7">
        <w:rPr>
          <w:rFonts w:ascii="GHEA Grapalat" w:hAnsi="GHEA Grapalat"/>
          <w:sz w:val="20"/>
          <w:szCs w:val="20"/>
        </w:rPr>
        <w:t xml:space="preserve">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1C56F7">
        <w:rPr>
          <w:rFonts w:ascii="GHEA Grapalat" w:hAnsi="GHEA Grapalat"/>
          <w:sz w:val="20"/>
          <w:szCs w:val="20"/>
        </w:rPr>
        <w:t>недостижения</w:t>
      </w:r>
      <w:proofErr w:type="spellEnd"/>
      <w:r w:rsidR="003D2FE2" w:rsidRPr="001C56F7">
        <w:rPr>
          <w:rFonts w:ascii="GHEA Grapalat" w:hAnsi="GHEA Grapalat"/>
          <w:sz w:val="20"/>
          <w:szCs w:val="20"/>
        </w:rPr>
        <w:t xml:space="preserve">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Default="00D46A5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tbl>
      <w:tblPr>
        <w:tblpPr w:leftFromText="180" w:rightFromText="180" w:vertAnchor="page" w:horzAnchor="margin" w:tblpY="1021"/>
        <w:tblW w:w="10980" w:type="dxa"/>
        <w:tblLook w:val="0000" w:firstRow="0" w:lastRow="0" w:firstColumn="0" w:lastColumn="0" w:noHBand="0" w:noVBand="0"/>
      </w:tblPr>
      <w:tblGrid>
        <w:gridCol w:w="5616"/>
        <w:gridCol w:w="5364"/>
      </w:tblGrid>
      <w:tr w:rsidR="009D73E4" w:rsidRPr="001C56F7" w:rsidTr="009D73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Default="009D73E4" w:rsidP="009D73E4">
            <w:pPr>
              <w:widowControl w:val="0"/>
              <w:tabs>
                <w:tab w:val="left" w:pos="3402"/>
              </w:tabs>
              <w:spacing w:after="160"/>
              <w:ind w:left="360"/>
              <w:rPr>
                <w:rFonts w:ascii="GHEA Grapalat" w:hAnsi="GHEA Grapalat"/>
                <w:sz w:val="20"/>
                <w:szCs w:val="20"/>
              </w:rPr>
            </w:pPr>
          </w:p>
          <w:p w:rsidR="009D73E4" w:rsidRPr="001C56F7" w:rsidRDefault="009D73E4" w:rsidP="009D73E4">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9D73E4" w:rsidRPr="001C56F7" w:rsidTr="009D73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cs="Sylfaen"/>
                <w:sz w:val="20"/>
                <w:szCs w:val="20"/>
              </w:rPr>
            </w:pPr>
            <w:r w:rsidRPr="001C56F7">
              <w:rPr>
                <w:rFonts w:ascii="GHEA Grapalat" w:hAnsi="GHEA Grapalat"/>
                <w:sz w:val="20"/>
                <w:szCs w:val="20"/>
              </w:rPr>
              <w:t xml:space="preserve">2.Номер </w:t>
            </w:r>
          </w:p>
        </w:tc>
      </w:tr>
      <w:tr w:rsidR="009D73E4" w:rsidRPr="001C56F7" w:rsidTr="009D73E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9D73E4" w:rsidRPr="001C56F7" w:rsidTr="009D73E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proofErr w:type="gramStart"/>
            <w:r w:rsidRPr="001C56F7">
              <w:rPr>
                <w:rFonts w:ascii="GHEA Grapalat" w:hAnsi="GHEA Grapalat"/>
                <w:sz w:val="20"/>
                <w:szCs w:val="20"/>
              </w:rPr>
              <w:t>4.Наименование, или имя, фамилия плательщика (Компания:</w:t>
            </w:r>
            <w:proofErr w:type="gramEnd"/>
          </w:p>
        </w:tc>
      </w:tr>
      <w:tr w:rsidR="009D73E4" w:rsidRPr="001C56F7" w:rsidTr="009D73E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5.Обслуживающая плательщика Финансовая организация (банк):</w:t>
            </w:r>
          </w:p>
        </w:tc>
      </w:tr>
      <w:tr w:rsidR="009D73E4" w:rsidRPr="001C56F7" w:rsidTr="009D73E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6.Номер счета плательщика:</w:t>
            </w:r>
          </w:p>
        </w:tc>
      </w:tr>
      <w:tr w:rsidR="009D73E4" w:rsidRPr="001C56F7" w:rsidTr="009D73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lang w:val="en-US"/>
              </w:rPr>
            </w:pPr>
            <w:r w:rsidRPr="001C56F7">
              <w:rPr>
                <w:rFonts w:ascii="GHEA Grapalat" w:hAnsi="GHEA Grapalat"/>
                <w:sz w:val="20"/>
                <w:szCs w:val="20"/>
              </w:rPr>
              <w:t>7.УНН плательщика:</w:t>
            </w:r>
          </w:p>
        </w:tc>
      </w:tr>
      <w:tr w:rsidR="009D73E4" w:rsidRPr="001C56F7" w:rsidTr="009D73E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8.НЗОУ плательщика:</w:t>
            </w:r>
          </w:p>
        </w:tc>
      </w:tr>
      <w:tr w:rsidR="009D73E4" w:rsidRPr="001C56F7" w:rsidTr="009D73E4">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w:t>
            </w:r>
            <w:r>
              <w:rPr>
                <w:rFonts w:ascii="GHEA Grapalat" w:hAnsi="GHEA Grapalat"/>
                <w:i/>
                <w:sz w:val="20"/>
                <w:szCs w:val="20"/>
                <w:lang w:eastAsia="en-US" w:bidi="ar-SA"/>
              </w:rPr>
              <w:t>«</w:t>
            </w:r>
            <w:proofErr w:type="spellStart"/>
            <w:r>
              <w:rPr>
                <w:rFonts w:ascii="GHEA Grapalat" w:hAnsi="GHEA Grapalat"/>
                <w:i/>
                <w:sz w:val="20"/>
                <w:szCs w:val="20"/>
                <w:lang w:eastAsia="en-US" w:bidi="ar-SA"/>
              </w:rPr>
              <w:t>Ланжазат</w:t>
            </w:r>
            <w:proofErr w:type="spellEnd"/>
            <w:r>
              <w:rPr>
                <w:rFonts w:ascii="GHEA Grapalat" w:hAnsi="GHEA Grapalat"/>
                <w:i/>
                <w:sz w:val="20"/>
                <w:szCs w:val="20"/>
                <w:lang w:eastAsia="en-US" w:bidi="ar-SA"/>
              </w:rPr>
              <w:t xml:space="preserve"> </w:t>
            </w:r>
            <w:r w:rsidRPr="00FE3094">
              <w:rPr>
                <w:rFonts w:ascii="GHEA Grapalat" w:hAnsi="GHEA Grapalat"/>
                <w:i/>
                <w:sz w:val="20"/>
                <w:szCs w:val="20"/>
                <w:lang w:eastAsia="en-US" w:bidi="ar-SA"/>
              </w:rPr>
              <w:t xml:space="preserve"> средн</w:t>
            </w:r>
            <w:r>
              <w:rPr>
                <w:rFonts w:ascii="GHEA Grapalat" w:hAnsi="GHEA Grapalat"/>
                <w:i/>
                <w:sz w:val="20"/>
                <w:szCs w:val="20"/>
                <w:lang w:eastAsia="en-US" w:bidi="ar-SA"/>
              </w:rPr>
              <w:t xml:space="preserve">яя школа </w:t>
            </w:r>
            <w:r w:rsidRPr="00FE3094">
              <w:rPr>
                <w:rFonts w:ascii="GHEA Grapalat" w:hAnsi="GHEA Grapalat"/>
                <w:i/>
                <w:sz w:val="20"/>
                <w:szCs w:val="20"/>
                <w:lang w:eastAsia="en-US" w:bidi="ar-SA"/>
              </w:rPr>
              <w:t>» ГНКО</w:t>
            </w:r>
          </w:p>
        </w:tc>
      </w:tr>
      <w:tr w:rsidR="009D73E4" w:rsidRPr="001C56F7" w:rsidTr="009D73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9D73E4" w:rsidRPr="001C56F7" w:rsidTr="009D73E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9D73E4"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sidRPr="00FE3094">
              <w:rPr>
                <w:rFonts w:ascii="GHEA Grapalat" w:hAnsi="GHEA Grapalat"/>
                <w:sz w:val="20"/>
                <w:lang w:val="hy-AM" w:eastAsia="en-US" w:bidi="ar-SA"/>
              </w:rPr>
              <w:t>0420</w:t>
            </w:r>
            <w:r>
              <w:rPr>
                <w:rFonts w:ascii="GHEA Grapalat" w:hAnsi="GHEA Grapalat"/>
                <w:sz w:val="20"/>
                <w:lang w:eastAsia="en-US" w:bidi="ar-SA"/>
              </w:rPr>
              <w:t>6905</w:t>
            </w:r>
          </w:p>
        </w:tc>
      </w:tr>
      <w:tr w:rsidR="009D73E4" w:rsidRPr="001C56F7" w:rsidTr="009D73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FE3094"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Pr="00FE3094">
              <w:rPr>
                <w:rFonts w:ascii="GHEA Grapalat" w:hAnsi="GHEA Grapalat"/>
                <w:sz w:val="20"/>
                <w:szCs w:val="20"/>
              </w:rPr>
              <w:t xml:space="preserve"> </w:t>
            </w:r>
            <w:proofErr w:type="spellStart"/>
            <w:r w:rsidRPr="00FE3094">
              <w:rPr>
                <w:rFonts w:ascii="GHEA Grapalat" w:hAnsi="GHEA Grapalat"/>
                <w:sz w:val="20"/>
                <w:szCs w:val="20"/>
              </w:rPr>
              <w:t>операционний</w:t>
            </w:r>
            <w:proofErr w:type="spellEnd"/>
            <w:r w:rsidRPr="00FE3094">
              <w:rPr>
                <w:rFonts w:ascii="GHEA Grapalat" w:hAnsi="GHEA Grapalat"/>
                <w:sz w:val="20"/>
                <w:szCs w:val="20"/>
              </w:rPr>
              <w:t xml:space="preserve"> </w:t>
            </w:r>
            <w:r>
              <w:rPr>
                <w:rFonts w:ascii="GHEA Grapalat" w:hAnsi="GHEA Grapalat"/>
                <w:sz w:val="20"/>
                <w:szCs w:val="20"/>
              </w:rPr>
              <w:t xml:space="preserve"> отдел</w:t>
            </w:r>
            <w:r w:rsidRPr="00FE3094">
              <w:rPr>
                <w:rFonts w:ascii="GHEA Grapalat" w:hAnsi="GHEA Grapalat"/>
                <w:sz w:val="20"/>
                <w:szCs w:val="20"/>
              </w:rPr>
              <w:t xml:space="preserve"> МФ РА</w:t>
            </w:r>
          </w:p>
        </w:tc>
      </w:tr>
      <w:tr w:rsidR="009D73E4" w:rsidRPr="001C56F7" w:rsidTr="009D73E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9D73E4" w:rsidRDefault="009D73E4" w:rsidP="009D73E4">
            <w:pPr>
              <w:spacing w:line="276" w:lineRule="auto"/>
              <w:rPr>
                <w:rFonts w:ascii="GHEA Grapalat" w:hAnsi="GHEA Grapalat"/>
                <w:sz w:val="20"/>
                <w:szCs w:val="20"/>
                <w:lang w:eastAsia="en-US" w:bidi="ar-SA"/>
              </w:rPr>
            </w:pPr>
            <w:r w:rsidRPr="001C56F7">
              <w:rPr>
                <w:rFonts w:ascii="GHEA Grapalat" w:hAnsi="GHEA Grapalat"/>
                <w:sz w:val="20"/>
                <w:szCs w:val="20"/>
              </w:rPr>
              <w:t>13.Номер счета бенефициара (</w:t>
            </w:r>
            <w:proofErr w:type="spellStart"/>
            <w:r w:rsidRPr="001C56F7">
              <w:rPr>
                <w:rFonts w:ascii="GHEA Grapalat" w:hAnsi="GHEA Grapalat"/>
                <w:sz w:val="20"/>
                <w:szCs w:val="20"/>
              </w:rPr>
              <w:t>сч</w:t>
            </w:r>
            <w:proofErr w:type="spellEnd"/>
            <w:r w:rsidRPr="001C56F7">
              <w:rPr>
                <w:rFonts w:ascii="GHEA Grapalat" w:hAnsi="GHEA Grapalat"/>
                <w:sz w:val="20"/>
                <w:szCs w:val="20"/>
              </w:rPr>
              <w:t>.№)</w:t>
            </w:r>
            <w:r w:rsidRPr="001C56F7">
              <w:rPr>
                <w:rFonts w:ascii="GHEA Grapalat" w:hAnsi="GHEA Grapalat"/>
                <w:sz w:val="20"/>
                <w:szCs w:val="20"/>
                <w:lang w:val="en-US"/>
              </w:rPr>
              <w:t xml:space="preserve">  </w:t>
            </w:r>
            <w:r w:rsidRPr="001C56F7">
              <w:rPr>
                <w:rFonts w:ascii="GHEA Grapalat" w:hAnsi="GHEA Grapalat"/>
                <w:sz w:val="20"/>
                <w:szCs w:val="20"/>
                <w:lang w:val="hy-AM" w:eastAsia="en-US" w:bidi="ar-SA"/>
              </w:rPr>
              <w:t>-</w:t>
            </w:r>
            <w:r w:rsidRPr="00FE3094">
              <w:rPr>
                <w:rFonts w:ascii="GHEA Grapalat" w:hAnsi="GHEA Grapalat"/>
                <w:sz w:val="20"/>
                <w:szCs w:val="20"/>
                <w:lang w:val="hy-AM" w:eastAsia="en-US" w:bidi="ar-SA"/>
              </w:rPr>
              <w:t>90041</w:t>
            </w:r>
            <w:r>
              <w:rPr>
                <w:rFonts w:ascii="GHEA Grapalat" w:hAnsi="GHEA Grapalat"/>
                <w:sz w:val="20"/>
                <w:szCs w:val="20"/>
                <w:lang w:eastAsia="en-US" w:bidi="ar-SA"/>
              </w:rPr>
              <w:t>2000288</w:t>
            </w:r>
          </w:p>
        </w:tc>
      </w:tr>
      <w:tr w:rsidR="009D73E4" w:rsidRPr="001C56F7" w:rsidTr="009D73E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14.Сумма (цифрами и прописью):</w:t>
            </w:r>
          </w:p>
        </w:tc>
      </w:tr>
      <w:tr w:rsidR="009D73E4" w:rsidRPr="001C56F7" w:rsidTr="009D73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15.Акцептованная сумма (цифрами и прописью) (предусмотрена для частичного акцепта указанной суммы, который не применяется)</w:t>
            </w:r>
          </w:p>
        </w:tc>
      </w:tr>
      <w:tr w:rsidR="009D73E4" w:rsidRPr="001C56F7" w:rsidTr="009D73E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16.Валюта (прописью и по коду):</w:t>
            </w:r>
          </w:p>
        </w:tc>
      </w:tr>
      <w:tr w:rsidR="009D73E4" w:rsidRPr="001C56F7" w:rsidTr="009D73E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17.Цель сделки (уплаты): (для обеспечения исполнения договора)</w:t>
            </w:r>
          </w:p>
        </w:tc>
      </w:tr>
      <w:tr w:rsidR="009D73E4" w:rsidRPr="001C56F7" w:rsidTr="009D73E4">
        <w:trPr>
          <w:trHeight w:val="424"/>
        </w:trPr>
        <w:tc>
          <w:tcPr>
            <w:tcW w:w="10980" w:type="dxa"/>
            <w:gridSpan w:val="2"/>
            <w:tcBorders>
              <w:top w:val="single" w:sz="4" w:space="0" w:color="auto"/>
              <w:left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D73E4" w:rsidRPr="001C56F7" w:rsidTr="009D73E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9D73E4" w:rsidRPr="001C56F7" w:rsidTr="009D73E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9D73E4" w:rsidRPr="001C56F7" w:rsidTr="009D73E4">
        <w:trPr>
          <w:trHeight w:val="1772"/>
        </w:trPr>
        <w:tc>
          <w:tcPr>
            <w:tcW w:w="5616" w:type="dxa"/>
            <w:tcBorders>
              <w:top w:val="nil"/>
              <w:left w:val="single" w:sz="4" w:space="0" w:color="auto"/>
              <w:bottom w:val="single" w:sz="4" w:space="0" w:color="auto"/>
              <w:right w:val="single" w:sz="4" w:space="0" w:color="auto"/>
            </w:tcBorders>
            <w:noWrap/>
            <w:vAlign w:val="bottom"/>
          </w:tcPr>
          <w:p w:rsidR="009D73E4" w:rsidRPr="001C56F7" w:rsidRDefault="009D73E4" w:rsidP="009D73E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proofErr w:type="gramStart"/>
            <w:r w:rsidRPr="001C56F7">
              <w:rPr>
                <w:rFonts w:ascii="GHEA Grapalat" w:hAnsi="GHEA Grapalat"/>
                <w:sz w:val="20"/>
                <w:szCs w:val="20"/>
              </w:rPr>
              <w:t>.П</w:t>
            </w:r>
            <w:proofErr w:type="gramEnd"/>
            <w:r w:rsidRPr="001C56F7">
              <w:rPr>
                <w:rFonts w:ascii="GHEA Grapalat" w:hAnsi="GHEA Grapalat"/>
                <w:sz w:val="20"/>
                <w:szCs w:val="20"/>
              </w:rPr>
              <w:t>одписи бенефициара</w:t>
            </w:r>
          </w:p>
          <w:p w:rsidR="009D73E4" w:rsidRPr="001C56F7" w:rsidRDefault="009D73E4" w:rsidP="009D73E4">
            <w:pPr>
              <w:widowControl w:val="0"/>
              <w:spacing w:after="160"/>
              <w:rPr>
                <w:rFonts w:ascii="GHEA Grapalat" w:hAnsi="GHEA Grapalat" w:cs="Sylfaen"/>
                <w:sz w:val="20"/>
                <w:szCs w:val="20"/>
              </w:rPr>
            </w:pPr>
          </w:p>
          <w:p w:rsidR="009D73E4" w:rsidRPr="001E65D1" w:rsidRDefault="009D73E4" w:rsidP="009D73E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9D73E4" w:rsidRPr="001C56F7" w:rsidRDefault="009D73E4" w:rsidP="009D73E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9D73E4" w:rsidRPr="001C56F7" w:rsidRDefault="009D73E4" w:rsidP="009D73E4">
            <w:pPr>
              <w:widowControl w:val="0"/>
              <w:spacing w:after="160"/>
              <w:rPr>
                <w:rFonts w:ascii="GHEA Grapalat" w:hAnsi="GHEA Grapalat" w:cs="Sylfaen"/>
                <w:sz w:val="20"/>
                <w:szCs w:val="20"/>
              </w:rPr>
            </w:pPr>
          </w:p>
          <w:p w:rsidR="009D73E4" w:rsidRPr="001C56F7" w:rsidRDefault="009D73E4" w:rsidP="009D73E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9D73E4" w:rsidRPr="001C56F7" w:rsidRDefault="009D73E4" w:rsidP="009D73E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9D73E4" w:rsidRPr="001C56F7" w:rsidRDefault="009D73E4" w:rsidP="009D73E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9D73E4" w:rsidRPr="001C56F7" w:rsidRDefault="009D73E4" w:rsidP="009D73E4">
            <w:pPr>
              <w:widowControl w:val="0"/>
              <w:spacing w:after="160"/>
              <w:rPr>
                <w:rFonts w:ascii="GHEA Grapalat" w:hAnsi="GHEA Grapalat" w:cs="Sylfaen"/>
                <w:sz w:val="20"/>
                <w:szCs w:val="20"/>
              </w:rPr>
            </w:pPr>
          </w:p>
          <w:p w:rsidR="009D73E4" w:rsidRPr="001C56F7" w:rsidRDefault="009D73E4" w:rsidP="009D73E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9D73E4" w:rsidRPr="001C56F7" w:rsidRDefault="009D73E4" w:rsidP="009D73E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9D73E4" w:rsidRPr="001C56F7" w:rsidRDefault="009D73E4" w:rsidP="009D73E4">
            <w:pPr>
              <w:widowControl w:val="0"/>
              <w:spacing w:after="160"/>
              <w:rPr>
                <w:rFonts w:ascii="GHEA Grapalat" w:hAnsi="GHEA Grapalat" w:cs="Sylfaen"/>
                <w:sz w:val="20"/>
                <w:szCs w:val="20"/>
              </w:rPr>
            </w:pPr>
          </w:p>
          <w:p w:rsidR="009D73E4" w:rsidRPr="001C56F7" w:rsidRDefault="009D73E4" w:rsidP="009D73E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9D73E4" w:rsidRPr="001C56F7" w:rsidTr="009D73E4">
        <w:trPr>
          <w:trHeight w:val="2194"/>
        </w:trPr>
        <w:tc>
          <w:tcPr>
            <w:tcW w:w="5616" w:type="dxa"/>
            <w:tcBorders>
              <w:top w:val="single" w:sz="4" w:space="0" w:color="auto"/>
              <w:left w:val="single" w:sz="4" w:space="0" w:color="auto"/>
              <w:right w:val="single" w:sz="4" w:space="0" w:color="auto"/>
            </w:tcBorders>
            <w:noWrap/>
            <w:vAlign w:val="bottom"/>
          </w:tcPr>
          <w:p w:rsidR="009D73E4" w:rsidRPr="001C56F7" w:rsidRDefault="009D73E4" w:rsidP="009D73E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9D73E4" w:rsidRPr="001C56F7" w:rsidRDefault="009D73E4" w:rsidP="009D73E4">
            <w:pPr>
              <w:widowControl w:val="0"/>
              <w:spacing w:after="160"/>
              <w:rPr>
                <w:rFonts w:ascii="GHEA Grapalat" w:hAnsi="GHEA Grapalat"/>
                <w:sz w:val="20"/>
                <w:szCs w:val="20"/>
              </w:rPr>
            </w:pPr>
          </w:p>
          <w:p w:rsidR="009D73E4" w:rsidRPr="001C56F7" w:rsidRDefault="009D73E4" w:rsidP="009D73E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9D73E4" w:rsidRPr="001C56F7" w:rsidRDefault="009D73E4" w:rsidP="009D73E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9D73E4" w:rsidRPr="001C56F7" w:rsidRDefault="009D73E4" w:rsidP="009D73E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9D73E4" w:rsidRPr="001C56F7" w:rsidRDefault="009D73E4" w:rsidP="009D73E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9D73E4" w:rsidRPr="001C56F7" w:rsidRDefault="009D73E4" w:rsidP="009D73E4">
            <w:pPr>
              <w:widowControl w:val="0"/>
              <w:spacing w:after="160"/>
              <w:rPr>
                <w:rFonts w:ascii="GHEA Grapalat" w:hAnsi="GHEA Grapalat" w:cs="Tahoma"/>
                <w:sz w:val="20"/>
                <w:szCs w:val="20"/>
              </w:rPr>
            </w:pPr>
          </w:p>
          <w:p w:rsidR="009D73E4" w:rsidRPr="001C56F7" w:rsidRDefault="009D73E4" w:rsidP="009D73E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9D73E4" w:rsidRPr="001C56F7" w:rsidRDefault="009D73E4" w:rsidP="009D73E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9D73E4" w:rsidRPr="001C56F7" w:rsidRDefault="009D73E4" w:rsidP="009D73E4">
            <w:pPr>
              <w:widowControl w:val="0"/>
              <w:spacing w:after="160"/>
              <w:rPr>
                <w:rFonts w:ascii="GHEA Grapalat" w:hAnsi="GHEA Grapalat" w:cs="Arial"/>
                <w:sz w:val="20"/>
                <w:szCs w:val="20"/>
              </w:rPr>
            </w:pPr>
          </w:p>
        </w:tc>
      </w:tr>
      <w:tr w:rsidR="009D73E4" w:rsidRPr="001C56F7" w:rsidTr="009D73E4">
        <w:trPr>
          <w:trHeight w:val="2194"/>
        </w:trPr>
        <w:tc>
          <w:tcPr>
            <w:tcW w:w="5616" w:type="dxa"/>
            <w:tcBorders>
              <w:top w:val="nil"/>
              <w:left w:val="single" w:sz="4" w:space="0" w:color="auto"/>
              <w:bottom w:val="single" w:sz="4" w:space="0" w:color="auto"/>
              <w:right w:val="single" w:sz="4" w:space="0" w:color="auto"/>
            </w:tcBorders>
            <w:noWrap/>
            <w:vAlign w:val="bottom"/>
          </w:tcPr>
          <w:p w:rsidR="009D73E4" w:rsidRPr="001C56F7" w:rsidRDefault="009D73E4" w:rsidP="009D73E4">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9D73E4" w:rsidRPr="001C56F7" w:rsidRDefault="009D73E4" w:rsidP="009D73E4">
            <w:pPr>
              <w:widowControl w:val="0"/>
              <w:spacing w:after="160"/>
              <w:rPr>
                <w:rFonts w:ascii="GHEA Grapalat" w:hAnsi="GHEA Grapalat" w:cs="Sylfaen"/>
                <w:sz w:val="20"/>
                <w:szCs w:val="20"/>
              </w:rPr>
            </w:pPr>
          </w:p>
          <w:p w:rsidR="009D73E4" w:rsidRPr="001C56F7" w:rsidRDefault="009D73E4" w:rsidP="009D73E4">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D73E4" w:rsidRPr="001C56F7" w:rsidRDefault="009D73E4" w:rsidP="009D73E4">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9D73E4" w:rsidRPr="001C56F7" w:rsidRDefault="009D73E4" w:rsidP="009D73E4">
            <w:pPr>
              <w:widowControl w:val="0"/>
              <w:spacing w:after="160"/>
              <w:rPr>
                <w:rFonts w:ascii="GHEA Grapalat" w:hAnsi="GHEA Grapalat"/>
                <w:sz w:val="20"/>
                <w:szCs w:val="20"/>
              </w:rPr>
            </w:pPr>
          </w:p>
          <w:p w:rsidR="009D73E4" w:rsidRPr="001C56F7" w:rsidRDefault="009D73E4" w:rsidP="009D73E4">
            <w:pPr>
              <w:widowControl w:val="0"/>
              <w:spacing w:after="16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Default="009D73E4" w:rsidP="008A7430">
      <w:pPr>
        <w:widowControl w:val="0"/>
        <w:spacing w:after="160"/>
        <w:ind w:right="565"/>
        <w:rPr>
          <w:rFonts w:ascii="GHEA Grapalat" w:hAnsi="GHEA Grapalat"/>
          <w:b/>
          <w:sz w:val="22"/>
          <w:szCs w:val="22"/>
        </w:rPr>
      </w:pPr>
    </w:p>
    <w:p w:rsidR="009D73E4" w:rsidRPr="009D73E4" w:rsidRDefault="009D73E4" w:rsidP="008A7430">
      <w:pPr>
        <w:widowControl w:val="0"/>
        <w:spacing w:after="160"/>
        <w:ind w:right="565"/>
        <w:rPr>
          <w:rFonts w:ascii="GHEA Grapalat" w:hAnsi="GHEA Grapalat"/>
          <w:b/>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Default="00D46A54" w:rsidP="00B46D58">
      <w:pPr>
        <w:widowControl w:val="0"/>
        <w:spacing w:after="160"/>
        <w:ind w:left="567" w:right="565"/>
        <w:jc w:val="center"/>
        <w:rPr>
          <w:rFonts w:ascii="GHEA Grapalat" w:hAnsi="GHEA Grapalat"/>
          <w:b/>
        </w:rPr>
      </w:pPr>
    </w:p>
    <w:p w:rsidR="009D73E4" w:rsidRDefault="009D73E4" w:rsidP="00B46D58">
      <w:pPr>
        <w:widowControl w:val="0"/>
        <w:spacing w:after="160"/>
        <w:ind w:left="567" w:right="565"/>
        <w:jc w:val="center"/>
        <w:rPr>
          <w:rFonts w:ascii="GHEA Grapalat" w:hAnsi="GHEA Grapalat"/>
          <w:b/>
        </w:rPr>
      </w:pPr>
    </w:p>
    <w:p w:rsidR="009D73E4" w:rsidRDefault="009D73E4" w:rsidP="00B46D58">
      <w:pPr>
        <w:widowControl w:val="0"/>
        <w:spacing w:after="160"/>
        <w:ind w:left="567" w:right="565"/>
        <w:jc w:val="center"/>
        <w:rPr>
          <w:rFonts w:ascii="GHEA Grapalat" w:hAnsi="GHEA Grapalat"/>
          <w:b/>
        </w:rPr>
      </w:pPr>
    </w:p>
    <w:p w:rsidR="009D73E4" w:rsidRDefault="009D73E4" w:rsidP="00B46D58">
      <w:pPr>
        <w:widowControl w:val="0"/>
        <w:spacing w:after="160"/>
        <w:ind w:left="567" w:right="565"/>
        <w:jc w:val="center"/>
        <w:rPr>
          <w:rFonts w:ascii="GHEA Grapalat" w:hAnsi="GHEA Grapalat"/>
          <w:b/>
        </w:rPr>
      </w:pPr>
    </w:p>
    <w:p w:rsidR="009D73E4" w:rsidRPr="009D73E4" w:rsidRDefault="009D73E4" w:rsidP="00B46D58">
      <w:pPr>
        <w:widowControl w:val="0"/>
        <w:spacing w:after="160"/>
        <w:ind w:left="567" w:right="565"/>
        <w:jc w:val="center"/>
        <w:rPr>
          <w:rFonts w:ascii="GHEA Grapalat" w:hAnsi="GHEA Grapalat"/>
          <w:b/>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E7392" w:rsidRDefault="00CE7392"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proofErr w:type="gramStart"/>
            <w:r w:rsidRPr="001C56F7">
              <w:rPr>
                <w:rFonts w:ascii="GHEA Grapalat" w:hAnsi="GHEA Grapalat"/>
                <w:sz w:val="18"/>
                <w:szCs w:val="18"/>
              </w:rPr>
              <w:lastRenderedPageBreak/>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количество прилагаемых </w:t>
            </w:r>
            <w:r w:rsidRPr="001C56F7">
              <w:rPr>
                <w:rFonts w:ascii="GHEA Grapalat" w:hAnsi="GHEA Grapalat"/>
                <w:sz w:val="18"/>
                <w:szCs w:val="18"/>
              </w:rPr>
              <w:lastRenderedPageBreak/>
              <w:t>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количество страниц </w:t>
            </w:r>
            <w:r w:rsidRPr="001C56F7">
              <w:rPr>
                <w:rFonts w:ascii="GHEA Grapalat" w:hAnsi="GHEA Grapalat"/>
                <w:sz w:val="18"/>
                <w:szCs w:val="18"/>
              </w:rPr>
              <w:lastRenderedPageBreak/>
              <w:t>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подпись сотрудника финансовой организации (филиала), </w:t>
            </w:r>
            <w:r w:rsidRPr="001C56F7">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в обслуживающую бенефициара </w:t>
            </w:r>
            <w:r w:rsidRPr="001C56F7">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CE7392">
      <w:pPr>
        <w:widowControl w:val="0"/>
        <w:spacing w:after="160"/>
        <w:ind w:right="565"/>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Default="00565FC8"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Pr="001E65D1" w:rsidRDefault="00CE7392" w:rsidP="00D746CA">
      <w:pPr>
        <w:widowControl w:val="0"/>
        <w:spacing w:after="160"/>
        <w:jc w:val="right"/>
        <w:rPr>
          <w:rFonts w:ascii="GHEA Grapalat" w:hAnsi="GHEA Grapalat"/>
          <w:i/>
          <w:sz w:val="22"/>
          <w:szCs w:val="22"/>
        </w:rPr>
      </w:pPr>
    </w:p>
    <w:p w:rsidR="00FE3094" w:rsidRPr="00BF1F03" w:rsidRDefault="00FE3094" w:rsidP="008A7430">
      <w:pPr>
        <w:widowControl w:val="0"/>
        <w:jc w:val="right"/>
        <w:rPr>
          <w:rFonts w:ascii="GHEA Grapalat" w:hAnsi="GHEA Grapalat"/>
          <w:i/>
          <w:sz w:val="20"/>
          <w:szCs w:val="20"/>
        </w:rPr>
      </w:pPr>
    </w:p>
    <w:p w:rsidR="00FE3094" w:rsidRPr="00BF1F03" w:rsidRDefault="00FE3094" w:rsidP="008A7430">
      <w:pPr>
        <w:widowControl w:val="0"/>
        <w:jc w:val="right"/>
        <w:rPr>
          <w:rFonts w:ascii="GHEA Grapalat" w:hAnsi="GHEA Grapalat"/>
          <w:i/>
          <w:sz w:val="20"/>
          <w:szCs w:val="20"/>
        </w:rPr>
      </w:pPr>
    </w:p>
    <w:p w:rsidR="00FE3094" w:rsidRPr="00BF1F03" w:rsidRDefault="00FE3094" w:rsidP="008A7430">
      <w:pPr>
        <w:widowControl w:val="0"/>
        <w:jc w:val="right"/>
        <w:rPr>
          <w:rFonts w:ascii="GHEA Grapalat" w:hAnsi="GHEA Grapalat"/>
          <w:i/>
          <w:sz w:val="20"/>
          <w:szCs w:val="20"/>
        </w:rPr>
      </w:pPr>
    </w:p>
    <w:p w:rsidR="009D73E4" w:rsidRDefault="009D73E4" w:rsidP="008A7430">
      <w:pPr>
        <w:widowControl w:val="0"/>
        <w:jc w:val="right"/>
        <w:rPr>
          <w:rFonts w:ascii="GHEA Grapalat" w:hAnsi="GHEA Grapalat"/>
          <w:i/>
          <w:sz w:val="20"/>
          <w:szCs w:val="20"/>
        </w:rPr>
      </w:pPr>
    </w:p>
    <w:p w:rsidR="009D73E4" w:rsidRDefault="009D73E4" w:rsidP="008A7430">
      <w:pPr>
        <w:widowControl w:val="0"/>
        <w:jc w:val="right"/>
        <w:rPr>
          <w:rFonts w:ascii="GHEA Grapalat" w:hAnsi="GHEA Grapalat"/>
          <w:i/>
          <w:sz w:val="20"/>
          <w:szCs w:val="20"/>
        </w:rPr>
      </w:pPr>
    </w:p>
    <w:p w:rsidR="009D73E4" w:rsidRDefault="009D73E4" w:rsidP="008A7430">
      <w:pPr>
        <w:widowControl w:val="0"/>
        <w:jc w:val="right"/>
        <w:rPr>
          <w:rFonts w:ascii="GHEA Grapalat" w:hAnsi="GHEA Grapalat"/>
          <w:i/>
          <w:sz w:val="20"/>
          <w:szCs w:val="20"/>
        </w:rPr>
      </w:pPr>
    </w:p>
    <w:p w:rsidR="009D73E4" w:rsidRDefault="009D73E4" w:rsidP="008A7430">
      <w:pPr>
        <w:widowControl w:val="0"/>
        <w:jc w:val="right"/>
        <w:rPr>
          <w:rFonts w:ascii="GHEA Grapalat" w:hAnsi="GHEA Grapalat"/>
          <w:i/>
          <w:sz w:val="20"/>
          <w:szCs w:val="20"/>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AF4211" w:rsidRPr="001C56F7" w:rsidRDefault="00D746CA" w:rsidP="009D73E4">
      <w:pPr>
        <w:widowControl w:val="0"/>
        <w:ind w:firstLine="567"/>
        <w:jc w:val="right"/>
        <w:rPr>
          <w:rFonts w:ascii="GHEA Grapalat" w:hAnsi="GHEA Grapalat"/>
          <w:b/>
          <w:sz w:val="22"/>
          <w:szCs w:val="22"/>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proofErr w:type="gramStart"/>
      <w:r w:rsidRPr="001C56F7">
        <w:rPr>
          <w:rFonts w:ascii="GHEA Grapalat" w:hAnsi="GHEA Grapalat"/>
          <w:i/>
          <w:sz w:val="20"/>
          <w:szCs w:val="20"/>
        </w:rPr>
        <w:t>запросе</w:t>
      </w:r>
      <w:proofErr w:type="gramEnd"/>
      <w:r w:rsidRPr="001C56F7">
        <w:rPr>
          <w:rFonts w:ascii="GHEA Grapalat" w:hAnsi="GHEA Grapalat"/>
          <w:i/>
          <w:sz w:val="20"/>
          <w:szCs w:val="20"/>
        </w:rPr>
        <w:t xml:space="preserve"> </w:t>
      </w:r>
      <w:proofErr w:type="spellStart"/>
      <w:r w:rsidRPr="001C56F7">
        <w:rPr>
          <w:rFonts w:ascii="GHEA Grapalat" w:hAnsi="GHEA Grapalat"/>
          <w:i/>
          <w:sz w:val="20"/>
          <w:szCs w:val="20"/>
        </w:rPr>
        <w:t>катировок</w:t>
      </w:r>
      <w:proofErr w:type="spellEnd"/>
      <w:r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9D73E4" w:rsidRPr="009D73E4">
        <w:rPr>
          <w:rFonts w:ascii="GHEA Grapalat" w:hAnsi="GHEA Grapalat"/>
          <w:b/>
          <w:sz w:val="20"/>
          <w:szCs w:val="20"/>
          <w:lang w:eastAsia="en-US" w:bidi="ar-SA"/>
        </w:rPr>
        <w:t>АMLHMD-GHAPDZB-20/01</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af6"/>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Default="000A214C" w:rsidP="00D746CA">
      <w:pPr>
        <w:widowControl w:val="0"/>
        <w:ind w:left="1843"/>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Компании</w:t>
      </w:r>
    </w:p>
    <w:p w:rsidR="00CE7392" w:rsidRPr="001C56F7" w:rsidRDefault="00CE7392" w:rsidP="00D746CA">
      <w:pPr>
        <w:widowControl w:val="0"/>
        <w:ind w:left="1843"/>
        <w:jc w:val="both"/>
        <w:rPr>
          <w:rFonts w:ascii="GHEA Grapalat" w:hAnsi="GHEA Grapalat"/>
          <w:sz w:val="20"/>
          <w:szCs w:val="20"/>
          <w:vertAlign w:val="superscript"/>
          <w:lang w:val="en-US"/>
        </w:rPr>
      </w:pP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BF1F03"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1C56F7">
        <w:rPr>
          <w:rFonts w:ascii="GHEA Grapalat" w:hAnsi="GHEA Grapalat"/>
          <w:sz w:val="20"/>
          <w:szCs w:val="20"/>
        </w:rPr>
        <w:t>в</w:t>
      </w:r>
      <w:proofErr w:type="gramEnd"/>
      <w:r w:rsidRPr="001C56F7">
        <w:rPr>
          <w:rFonts w:ascii="Courier New" w:hAnsi="Courier New" w:cs="Courier New"/>
          <w:sz w:val="20"/>
          <w:szCs w:val="20"/>
          <w:lang w:val="en-US"/>
        </w:rPr>
        <w:t>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 xml:space="preserve">Заказчик может представить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 xml:space="preserve">латы Банком-плательщиком </w:t>
      </w:r>
      <w:proofErr w:type="spellStart"/>
      <w:r w:rsidR="00565FC8" w:rsidRPr="001C56F7">
        <w:rPr>
          <w:rFonts w:ascii="GHEA Grapalat" w:hAnsi="GHEA Grapalat"/>
          <w:sz w:val="20"/>
          <w:szCs w:val="20"/>
        </w:rPr>
        <w:t>суммы</w:t>
      </w:r>
      <w:r w:rsidRPr="001C56F7">
        <w:rPr>
          <w:rFonts w:ascii="GHEA Grapalat" w:hAnsi="GHEA Grapalat"/>
          <w:sz w:val="20"/>
          <w:szCs w:val="20"/>
        </w:rPr>
        <w:t>указанной</w:t>
      </w:r>
      <w:proofErr w:type="spellEnd"/>
      <w:r w:rsidRPr="001C56F7">
        <w:rPr>
          <w:rFonts w:ascii="GHEA Grapalat" w:hAnsi="GHEA Grapalat"/>
          <w:sz w:val="20"/>
          <w:szCs w:val="20"/>
        </w:rPr>
        <w:t xml:space="preserve">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lastRenderedPageBreak/>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C56F7">
        <w:rPr>
          <w:rFonts w:ascii="GHEA Grapalat" w:hAnsi="GHEA Grapalat"/>
          <w:sz w:val="20"/>
          <w:szCs w:val="20"/>
        </w:rPr>
        <w:t>Репортинг</w:t>
      </w:r>
      <w:proofErr w:type="spellEnd"/>
      <w:r w:rsidRPr="001C56F7">
        <w:rPr>
          <w:rFonts w:ascii="GHEA Grapalat" w:hAnsi="GHEA Grapalat"/>
          <w:sz w:val="20"/>
          <w:szCs w:val="20"/>
        </w:rPr>
        <w:t>"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1C56F7">
        <w:rPr>
          <w:rFonts w:ascii="GHEA Grapalat" w:hAnsi="GHEA Grapalat"/>
          <w:sz w:val="20"/>
          <w:szCs w:val="20"/>
        </w:rPr>
        <w:t>подписаны</w:t>
      </w:r>
      <w:proofErr w:type="gramEnd"/>
      <w:r w:rsidRPr="001C56F7">
        <w:rPr>
          <w:rFonts w:ascii="GHEA Grapalat" w:hAnsi="GHEA Grapalat"/>
          <w:sz w:val="20"/>
          <w:szCs w:val="20"/>
        </w:rPr>
        <w:t xml:space="preserve">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C56F7">
        <w:rPr>
          <w:rFonts w:ascii="GHEA Grapalat" w:hAnsi="GHEA Grapalat"/>
          <w:sz w:val="20"/>
          <w:szCs w:val="20"/>
        </w:rPr>
        <w:t>недостижения</w:t>
      </w:r>
      <w:proofErr w:type="spellEnd"/>
      <w:r w:rsidRPr="001C56F7">
        <w:rPr>
          <w:rFonts w:ascii="GHEA Grapalat" w:hAnsi="GHEA Grapalat"/>
          <w:sz w:val="20"/>
          <w:szCs w:val="20"/>
        </w:rPr>
        <w:t xml:space="preserve">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9D73E4" w:rsidRDefault="009D73E4" w:rsidP="00632AC2">
      <w:pPr>
        <w:widowControl w:val="0"/>
        <w:spacing w:after="160"/>
        <w:rPr>
          <w:rFonts w:ascii="GHEA Grapalat" w:hAnsi="GHEA Grapalat"/>
        </w:rPr>
      </w:pPr>
    </w:p>
    <w:p w:rsidR="009D73E4" w:rsidRDefault="009D73E4"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cs="Sylfaen"/>
                <w:sz w:val="20"/>
                <w:szCs w:val="20"/>
              </w:rPr>
            </w:pPr>
            <w:r w:rsidRPr="001C56F7">
              <w:rPr>
                <w:rFonts w:ascii="GHEA Grapalat" w:hAnsi="GHEA Grapalat"/>
                <w:sz w:val="20"/>
                <w:szCs w:val="20"/>
              </w:rPr>
              <w:t>2.</w:t>
            </w:r>
            <w:r w:rsidRPr="001C56F7">
              <w:rPr>
                <w:rFonts w:ascii="GHEA Grapalat" w:hAnsi="GHEA Grapalat"/>
                <w:sz w:val="20"/>
                <w:szCs w:val="20"/>
              </w:rPr>
              <w:tab/>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565FC8">
            <w:pPr>
              <w:widowControl w:val="0"/>
              <w:tabs>
                <w:tab w:val="left" w:pos="3390"/>
              </w:tabs>
              <w:ind w:left="322"/>
              <w:rPr>
                <w:rFonts w:ascii="GHEA Grapalat" w:hAnsi="GHEA Grapalat" w:cs="Sylfaen"/>
                <w:sz w:val="20"/>
                <w:szCs w:val="20"/>
              </w:rPr>
            </w:pPr>
            <w:r w:rsidRPr="001C56F7">
              <w:rPr>
                <w:rFonts w:ascii="GHEA Grapalat" w:hAnsi="GHEA Grapalat"/>
                <w:sz w:val="20"/>
                <w:szCs w:val="20"/>
              </w:rPr>
              <w:lastRenderedPageBreak/>
              <w:t>3</w:t>
            </w:r>
            <w:r w:rsidR="008A7430" w:rsidRPr="001C56F7">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r>
            <w:proofErr w:type="gramStart"/>
            <w:r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9D73E4"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w:t>
            </w:r>
            <w:r>
              <w:rPr>
                <w:rFonts w:ascii="GHEA Grapalat" w:hAnsi="GHEA Grapalat"/>
                <w:i/>
                <w:sz w:val="20"/>
                <w:szCs w:val="20"/>
                <w:lang w:eastAsia="en-US" w:bidi="ar-SA"/>
              </w:rPr>
              <w:t>«</w:t>
            </w:r>
            <w:proofErr w:type="spellStart"/>
            <w:r>
              <w:rPr>
                <w:rFonts w:ascii="GHEA Grapalat" w:hAnsi="GHEA Grapalat"/>
                <w:i/>
                <w:sz w:val="20"/>
                <w:szCs w:val="20"/>
                <w:lang w:eastAsia="en-US" w:bidi="ar-SA"/>
              </w:rPr>
              <w:t>Ланжазат</w:t>
            </w:r>
            <w:proofErr w:type="spellEnd"/>
            <w:r>
              <w:rPr>
                <w:rFonts w:ascii="GHEA Grapalat" w:hAnsi="GHEA Grapalat"/>
                <w:i/>
                <w:sz w:val="20"/>
                <w:szCs w:val="20"/>
                <w:lang w:eastAsia="en-US" w:bidi="ar-SA"/>
              </w:rPr>
              <w:t xml:space="preserve"> </w:t>
            </w:r>
            <w:r w:rsidRPr="00FE3094">
              <w:rPr>
                <w:rFonts w:ascii="GHEA Grapalat" w:hAnsi="GHEA Grapalat"/>
                <w:i/>
                <w:sz w:val="20"/>
                <w:szCs w:val="20"/>
                <w:lang w:eastAsia="en-US" w:bidi="ar-SA"/>
              </w:rPr>
              <w:t xml:space="preserve"> средн</w:t>
            </w:r>
            <w:r>
              <w:rPr>
                <w:rFonts w:ascii="GHEA Grapalat" w:hAnsi="GHEA Grapalat"/>
                <w:i/>
                <w:sz w:val="20"/>
                <w:szCs w:val="20"/>
                <w:lang w:eastAsia="en-US" w:bidi="ar-SA"/>
              </w:rPr>
              <w:t xml:space="preserve">яя школа </w:t>
            </w:r>
            <w:r w:rsidRPr="00FE3094">
              <w:rPr>
                <w:rFonts w:ascii="GHEA Grapalat" w:hAnsi="GHEA Grapalat"/>
                <w:i/>
                <w:sz w:val="20"/>
                <w:szCs w:val="20"/>
                <w:lang w:eastAsia="en-US" w:bidi="ar-SA"/>
              </w:rPr>
              <w:t>» ГНКО</w:t>
            </w:r>
          </w:p>
        </w:tc>
      </w:tr>
      <w:tr w:rsidR="009D73E4"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1C56F7"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9D73E4"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9D73E4"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sidRPr="00FE3094">
              <w:rPr>
                <w:rFonts w:ascii="GHEA Grapalat" w:hAnsi="GHEA Grapalat"/>
                <w:sz w:val="20"/>
                <w:lang w:val="hy-AM" w:eastAsia="en-US" w:bidi="ar-SA"/>
              </w:rPr>
              <w:t>0420</w:t>
            </w:r>
            <w:r>
              <w:rPr>
                <w:rFonts w:ascii="GHEA Grapalat" w:hAnsi="GHEA Grapalat"/>
                <w:sz w:val="20"/>
                <w:lang w:eastAsia="en-US" w:bidi="ar-SA"/>
              </w:rPr>
              <w:t>6905</w:t>
            </w:r>
          </w:p>
        </w:tc>
      </w:tr>
      <w:tr w:rsidR="009D73E4"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FE3094" w:rsidRDefault="009D73E4" w:rsidP="009D73E4">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Pr="00FE3094">
              <w:rPr>
                <w:rFonts w:ascii="GHEA Grapalat" w:hAnsi="GHEA Grapalat"/>
                <w:sz w:val="20"/>
                <w:szCs w:val="20"/>
              </w:rPr>
              <w:t xml:space="preserve"> </w:t>
            </w:r>
            <w:proofErr w:type="spellStart"/>
            <w:r w:rsidRPr="00FE3094">
              <w:rPr>
                <w:rFonts w:ascii="GHEA Grapalat" w:hAnsi="GHEA Grapalat"/>
                <w:sz w:val="20"/>
                <w:szCs w:val="20"/>
              </w:rPr>
              <w:t>операционний</w:t>
            </w:r>
            <w:proofErr w:type="spellEnd"/>
            <w:r w:rsidRPr="00FE3094">
              <w:rPr>
                <w:rFonts w:ascii="GHEA Grapalat" w:hAnsi="GHEA Grapalat"/>
                <w:sz w:val="20"/>
                <w:szCs w:val="20"/>
              </w:rPr>
              <w:t xml:space="preserve"> </w:t>
            </w:r>
            <w:r>
              <w:rPr>
                <w:rFonts w:ascii="GHEA Grapalat" w:hAnsi="GHEA Grapalat"/>
                <w:sz w:val="20"/>
                <w:szCs w:val="20"/>
              </w:rPr>
              <w:t xml:space="preserve"> отдел</w:t>
            </w:r>
            <w:r w:rsidRPr="00FE3094">
              <w:rPr>
                <w:rFonts w:ascii="GHEA Grapalat" w:hAnsi="GHEA Grapalat"/>
                <w:sz w:val="20"/>
                <w:szCs w:val="20"/>
              </w:rPr>
              <w:t xml:space="preserve"> МФ РА</w:t>
            </w:r>
          </w:p>
        </w:tc>
      </w:tr>
      <w:tr w:rsidR="009D73E4"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D73E4" w:rsidRPr="009D73E4" w:rsidRDefault="009D73E4" w:rsidP="009D73E4">
            <w:pPr>
              <w:spacing w:line="276" w:lineRule="auto"/>
              <w:rPr>
                <w:rFonts w:ascii="GHEA Grapalat" w:hAnsi="GHEA Grapalat"/>
                <w:sz w:val="20"/>
                <w:szCs w:val="20"/>
                <w:lang w:eastAsia="en-US" w:bidi="ar-SA"/>
              </w:rPr>
            </w:pPr>
            <w:r w:rsidRPr="001C56F7">
              <w:rPr>
                <w:rFonts w:ascii="GHEA Grapalat" w:hAnsi="GHEA Grapalat"/>
                <w:sz w:val="20"/>
                <w:szCs w:val="20"/>
              </w:rPr>
              <w:t>13.Номер счета бенефициара (</w:t>
            </w:r>
            <w:proofErr w:type="spellStart"/>
            <w:r w:rsidRPr="001C56F7">
              <w:rPr>
                <w:rFonts w:ascii="GHEA Grapalat" w:hAnsi="GHEA Grapalat"/>
                <w:sz w:val="20"/>
                <w:szCs w:val="20"/>
              </w:rPr>
              <w:t>сч</w:t>
            </w:r>
            <w:proofErr w:type="spellEnd"/>
            <w:r w:rsidRPr="001C56F7">
              <w:rPr>
                <w:rFonts w:ascii="GHEA Grapalat" w:hAnsi="GHEA Grapalat"/>
                <w:sz w:val="20"/>
                <w:szCs w:val="20"/>
              </w:rPr>
              <w:t>.№)</w:t>
            </w:r>
            <w:r w:rsidRPr="001C56F7">
              <w:rPr>
                <w:rFonts w:ascii="GHEA Grapalat" w:hAnsi="GHEA Grapalat"/>
                <w:sz w:val="20"/>
                <w:szCs w:val="20"/>
                <w:lang w:val="en-US"/>
              </w:rPr>
              <w:t xml:space="preserve">  </w:t>
            </w:r>
            <w:r w:rsidRPr="001C56F7">
              <w:rPr>
                <w:rFonts w:ascii="GHEA Grapalat" w:hAnsi="GHEA Grapalat"/>
                <w:sz w:val="20"/>
                <w:szCs w:val="20"/>
                <w:lang w:val="hy-AM" w:eastAsia="en-US" w:bidi="ar-SA"/>
              </w:rPr>
              <w:t>-</w:t>
            </w:r>
            <w:r w:rsidRPr="00FE3094">
              <w:rPr>
                <w:rFonts w:ascii="GHEA Grapalat" w:hAnsi="GHEA Grapalat"/>
                <w:sz w:val="20"/>
                <w:szCs w:val="20"/>
                <w:lang w:val="hy-AM" w:eastAsia="en-US" w:bidi="ar-SA"/>
              </w:rPr>
              <w:t>90041</w:t>
            </w:r>
            <w:r>
              <w:rPr>
                <w:rFonts w:ascii="GHEA Grapalat" w:hAnsi="GHEA Grapalat"/>
                <w:sz w:val="20"/>
                <w:szCs w:val="20"/>
                <w:lang w:eastAsia="en-US" w:bidi="ar-SA"/>
              </w:rPr>
              <w:t>2000288</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071D1C" w:rsidRPr="001C56F7" w:rsidRDefault="00B2572B" w:rsidP="00565FC8">
      <w:pPr>
        <w:pStyle w:val="31"/>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1C56F7" w:rsidRDefault="00071D1C" w:rsidP="00565FC8">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proofErr w:type="gramStart"/>
      <w:r w:rsidR="00565FC8" w:rsidRPr="001C56F7">
        <w:rPr>
          <w:rFonts w:ascii="GHEA Grapalat" w:hAnsi="GHEA Grapalat"/>
          <w:b/>
        </w:rPr>
        <w:t>запросе</w:t>
      </w:r>
      <w:proofErr w:type="gramEnd"/>
      <w:r w:rsidR="00565FC8" w:rsidRPr="001C56F7">
        <w:rPr>
          <w:rFonts w:ascii="GHEA Grapalat" w:hAnsi="GHEA Grapalat"/>
          <w:b/>
        </w:rPr>
        <w:t xml:space="preserve"> </w:t>
      </w:r>
      <w:proofErr w:type="spellStart"/>
      <w:r w:rsidR="00565FC8" w:rsidRPr="001C56F7">
        <w:rPr>
          <w:rFonts w:ascii="GHEA Grapalat" w:hAnsi="GHEA Grapalat"/>
          <w:b/>
        </w:rPr>
        <w:t>катировок</w:t>
      </w:r>
      <w:proofErr w:type="spellEnd"/>
      <w:r w:rsidR="00565FC8" w:rsidRPr="001C56F7">
        <w:rPr>
          <w:rFonts w:ascii="GHEA Grapalat" w:hAnsi="GHEA Grapalat"/>
          <w:b/>
        </w:rPr>
        <w:t xml:space="preserve"> </w:t>
      </w:r>
      <w:r w:rsidR="008D352C" w:rsidRPr="001C56F7">
        <w:rPr>
          <w:rFonts w:ascii="GHEA Grapalat" w:hAnsi="GHEA Grapalat" w:cs="Sylfaen"/>
          <w:b/>
        </w:rPr>
        <w:br/>
      </w:r>
      <w:r w:rsidRPr="001C56F7">
        <w:rPr>
          <w:rFonts w:ascii="GHEA Grapalat" w:hAnsi="GHEA Grapalat"/>
          <w:b/>
        </w:rPr>
        <w:t xml:space="preserve">под кодом </w:t>
      </w:r>
      <w:r w:rsidR="009D73E4">
        <w:rPr>
          <w:rFonts w:ascii="GHEA Grapalat" w:hAnsi="GHEA Grapalat"/>
          <w:b/>
          <w:lang w:eastAsia="en-US" w:bidi="ar-SA"/>
        </w:rPr>
        <w:t>АM</w:t>
      </w:r>
      <w:r w:rsidR="009D73E4" w:rsidRPr="009D73E4">
        <w:rPr>
          <w:rFonts w:ascii="GHEA Grapalat" w:hAnsi="GHEA Grapalat"/>
          <w:b/>
          <w:lang w:eastAsia="en-US" w:bidi="ar-SA"/>
        </w:rPr>
        <w:t>LHMD-GHAPDZB-20/01</w:t>
      </w:r>
    </w:p>
    <w:p w:rsidR="00071D1C" w:rsidRPr="001C56F7" w:rsidRDefault="00071D1C" w:rsidP="00565FC8">
      <w:pPr>
        <w:pStyle w:val="31"/>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9D73E4" w:rsidRPr="009D73E4">
        <w:rPr>
          <w:rFonts w:ascii="GHEA Grapalat" w:hAnsi="GHEA Grapalat"/>
          <w:b/>
          <w:sz w:val="20"/>
          <w:szCs w:val="20"/>
        </w:rPr>
        <w:t>ЛАНЖАЗАТ</w:t>
      </w:r>
      <w:r w:rsidR="00FE3094" w:rsidRPr="00FE3094">
        <w:rPr>
          <w:rFonts w:ascii="GHEA Grapalat" w:hAnsi="GHEA Grapalat"/>
          <w:b/>
          <w:sz w:val="20"/>
          <w:szCs w:val="20"/>
        </w:rPr>
        <w:t xml:space="preserve"> СРЕДН</w:t>
      </w:r>
      <w:r w:rsidR="009D73E4">
        <w:rPr>
          <w:rFonts w:ascii="GHEA Grapalat" w:hAnsi="GHEA Grapalat"/>
          <w:b/>
          <w:sz w:val="20"/>
          <w:szCs w:val="20"/>
        </w:rPr>
        <w:t xml:space="preserve">ЯЯ ШКОЛА </w:t>
      </w:r>
      <w:r w:rsidR="00FE3094" w:rsidRPr="00FE3094">
        <w:rPr>
          <w:rFonts w:ascii="GHEA Grapalat" w:hAnsi="GHEA Grapalat"/>
          <w:b/>
          <w:sz w:val="20"/>
          <w:szCs w:val="20"/>
        </w:rPr>
        <w:t xml:space="preserve">   ГНКО</w:t>
      </w:r>
      <w:r w:rsidR="00565FC8" w:rsidRPr="001C56F7">
        <w:rPr>
          <w:rFonts w:ascii="GHEA Grapalat" w:hAnsi="GHEA Grapalat"/>
          <w:b/>
          <w:sz w:val="20"/>
          <w:szCs w:val="20"/>
        </w:rPr>
        <w:t xml:space="preserve"> АРАРАТСКАЯ </w:t>
      </w:r>
      <w:r w:rsidR="00DC4F46">
        <w:rPr>
          <w:rFonts w:ascii="GHEA Grapalat" w:hAnsi="GHEA Grapalat"/>
          <w:b/>
          <w:sz w:val="20"/>
          <w:szCs w:val="20"/>
        </w:rPr>
        <w:t xml:space="preserve">ОБЛАСТЬ </w:t>
      </w:r>
      <w:r w:rsidR="00565FC8" w:rsidRPr="001C56F7">
        <w:rPr>
          <w:rFonts w:ascii="GHEA Grapalat" w:hAnsi="GHEA Grapalat"/>
          <w:b/>
          <w:sz w:val="20"/>
          <w:szCs w:val="20"/>
        </w:rPr>
        <w:t xml:space="preserve"> РА</w:t>
      </w:r>
    </w:p>
    <w:p w:rsidR="00565FC8" w:rsidRPr="009D73E4" w:rsidRDefault="00565FC8" w:rsidP="00565FC8">
      <w:pPr>
        <w:widowControl w:val="0"/>
        <w:ind w:left="-142" w:firstLine="142"/>
        <w:jc w:val="center"/>
        <w:rPr>
          <w:rFonts w:ascii="GHEA Grapalat" w:hAnsi="GHEA Grapalat"/>
          <w:b/>
          <w:sz w:val="20"/>
          <w:szCs w:val="20"/>
          <w:lang w:val="en-US"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w:t>
      </w:r>
      <w:r w:rsidRPr="00DC4F46">
        <w:rPr>
          <w:rFonts w:ascii="GHEA Grapalat" w:hAnsi="GHEA Grapalat"/>
          <w:b/>
          <w:sz w:val="20"/>
          <w:szCs w:val="20"/>
          <w:lang w:eastAsia="en-US" w:bidi="ar-SA"/>
        </w:rPr>
        <w:t>А</w:t>
      </w:r>
      <w:r w:rsidRPr="00DC4F46">
        <w:rPr>
          <w:rFonts w:ascii="GHEA Grapalat" w:hAnsi="GHEA Grapalat"/>
          <w:b/>
          <w:sz w:val="20"/>
          <w:szCs w:val="20"/>
          <w:lang w:val="en-US" w:eastAsia="en-US" w:bidi="ar-SA"/>
        </w:rPr>
        <w:t>M</w:t>
      </w:r>
      <w:r w:rsidR="009D73E4">
        <w:rPr>
          <w:rFonts w:ascii="GHEA Grapalat" w:hAnsi="GHEA Grapalat"/>
          <w:b/>
          <w:sz w:val="20"/>
          <w:szCs w:val="20"/>
          <w:lang w:val="en-US" w:eastAsia="en-US" w:bidi="ar-SA"/>
        </w:rPr>
        <w:t>L</w:t>
      </w:r>
      <w:r w:rsidRPr="00DC4F46">
        <w:rPr>
          <w:rFonts w:ascii="GHEA Grapalat" w:hAnsi="GHEA Grapalat"/>
          <w:b/>
          <w:sz w:val="20"/>
          <w:szCs w:val="20"/>
          <w:lang w:val="en-US" w:eastAsia="en-US" w:bidi="ar-SA"/>
        </w:rPr>
        <w:t>HMD</w:t>
      </w:r>
      <w:r w:rsidRPr="00DC4F46">
        <w:rPr>
          <w:rFonts w:ascii="GHEA Grapalat" w:hAnsi="GHEA Grapalat"/>
          <w:b/>
          <w:sz w:val="20"/>
          <w:szCs w:val="20"/>
          <w:lang w:eastAsia="en-US" w:bidi="ar-SA"/>
        </w:rPr>
        <w:t>-</w:t>
      </w:r>
      <w:r w:rsidRPr="00DC4F46">
        <w:rPr>
          <w:rFonts w:ascii="GHEA Grapalat" w:hAnsi="GHEA Grapalat"/>
          <w:b/>
          <w:sz w:val="20"/>
          <w:szCs w:val="20"/>
          <w:lang w:val="en-AU" w:eastAsia="en-US" w:bidi="ar-SA"/>
        </w:rPr>
        <w:t>GHAPDZB</w:t>
      </w:r>
      <w:r w:rsidRPr="00DC4F46">
        <w:rPr>
          <w:rFonts w:ascii="GHEA Grapalat" w:hAnsi="GHEA Grapalat"/>
          <w:b/>
          <w:sz w:val="20"/>
          <w:szCs w:val="20"/>
          <w:lang w:eastAsia="en-US" w:bidi="ar-SA"/>
        </w:rPr>
        <w:t>-</w:t>
      </w:r>
      <w:r w:rsidR="009D73E4">
        <w:rPr>
          <w:rFonts w:ascii="GHEA Grapalat" w:hAnsi="GHEA Grapalat"/>
          <w:b/>
          <w:sz w:val="20"/>
          <w:szCs w:val="20"/>
          <w:lang w:val="en-US" w:eastAsia="en-US" w:bidi="ar-SA"/>
        </w:rPr>
        <w:t>20</w:t>
      </w:r>
      <w:r w:rsidRPr="00DC4F46">
        <w:rPr>
          <w:rFonts w:ascii="GHEA Grapalat" w:hAnsi="GHEA Grapalat"/>
          <w:b/>
          <w:sz w:val="20"/>
          <w:szCs w:val="20"/>
          <w:lang w:eastAsia="en-US" w:bidi="ar-SA"/>
        </w:rPr>
        <w:t>/0</w:t>
      </w:r>
      <w:r w:rsidR="009D73E4">
        <w:rPr>
          <w:rFonts w:ascii="GHEA Grapalat" w:hAnsi="GHEA Grapalat"/>
          <w:b/>
          <w:sz w:val="20"/>
          <w:szCs w:val="20"/>
          <w:lang w:val="en-US" w:eastAsia="en-US" w:bidi="ar-SA"/>
        </w:rPr>
        <w:t>1</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C56F7" w:rsidTr="00F15CED">
        <w:tc>
          <w:tcPr>
            <w:tcW w:w="4643" w:type="dxa"/>
          </w:tcPr>
          <w:p w:rsidR="00F15CED" w:rsidRPr="001C56F7" w:rsidRDefault="00F83E0A" w:rsidP="009D73E4">
            <w:pPr>
              <w:widowControl w:val="0"/>
              <w:spacing w:after="160"/>
              <w:rPr>
                <w:rFonts w:ascii="GHEA Grapalat" w:hAnsi="GHEA Grapalat" w:cs="Sylfaen"/>
                <w:sz w:val="20"/>
                <w:szCs w:val="20"/>
                <w:lang w:val="en-US"/>
              </w:rPr>
            </w:pPr>
            <w:r w:rsidRPr="001C56F7">
              <w:rPr>
                <w:rFonts w:ascii="GHEA Grapalat" w:hAnsi="GHEA Grapalat"/>
                <w:sz w:val="20"/>
                <w:szCs w:val="20"/>
              </w:rPr>
              <w:tab/>
            </w:r>
            <w:r w:rsidR="009D73E4">
              <w:rPr>
                <w:rFonts w:ascii="GHEA Grapalat" w:hAnsi="GHEA Grapalat"/>
                <w:sz w:val="20"/>
                <w:szCs w:val="20"/>
                <w:lang w:val="en-US"/>
              </w:rPr>
              <w:t xml:space="preserve"> </w:t>
            </w:r>
            <w:r w:rsidR="00414EBE" w:rsidRPr="001C56F7">
              <w:rPr>
                <w:rFonts w:ascii="GHEA Grapalat" w:hAnsi="GHEA Grapalat"/>
                <w:sz w:val="20"/>
                <w:szCs w:val="20"/>
                <w:lang w:val="en-US"/>
              </w:rPr>
              <w:t xml:space="preserve"> </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DE79A1" w:rsidRDefault="00FE3094" w:rsidP="00565FC8">
      <w:pPr>
        <w:widowControl w:val="0"/>
        <w:spacing w:after="160"/>
        <w:jc w:val="both"/>
        <w:rPr>
          <w:rFonts w:ascii="GHEA Grapalat" w:hAnsi="GHEA Grapalat"/>
          <w:i/>
          <w:sz w:val="20"/>
          <w:szCs w:val="20"/>
        </w:rPr>
      </w:pPr>
      <w:proofErr w:type="gramStart"/>
      <w:r w:rsidRPr="00DE79A1">
        <w:rPr>
          <w:rFonts w:ascii="GHEA Grapalat" w:hAnsi="GHEA Grapalat"/>
          <w:i/>
          <w:sz w:val="20"/>
          <w:szCs w:val="20"/>
          <w:lang w:eastAsia="en-US" w:bidi="ar-SA"/>
        </w:rPr>
        <w:t xml:space="preserve">" </w:t>
      </w:r>
      <w:r w:rsidR="009D73E4" w:rsidRPr="00DE79A1">
        <w:rPr>
          <w:rFonts w:ascii="GHEA Grapalat" w:hAnsi="GHEA Grapalat"/>
          <w:i/>
          <w:sz w:val="20"/>
          <w:szCs w:val="20"/>
          <w:lang w:eastAsia="en-US" w:bidi="ar-SA"/>
        </w:rPr>
        <w:t xml:space="preserve"> </w:t>
      </w:r>
      <w:proofErr w:type="spellStart"/>
      <w:r w:rsidR="009D73E4" w:rsidRPr="00DE79A1">
        <w:rPr>
          <w:rFonts w:ascii="GHEA Grapalat" w:hAnsi="GHEA Grapalat"/>
          <w:i/>
          <w:sz w:val="20"/>
          <w:szCs w:val="20"/>
          <w:lang w:eastAsia="en-US" w:bidi="ar-SA"/>
        </w:rPr>
        <w:t>Ланжазат</w:t>
      </w:r>
      <w:proofErr w:type="spellEnd"/>
      <w:r w:rsidR="009D73E4" w:rsidRPr="00DE79A1">
        <w:rPr>
          <w:rFonts w:ascii="GHEA Grapalat" w:hAnsi="GHEA Grapalat"/>
          <w:i/>
          <w:sz w:val="20"/>
          <w:szCs w:val="20"/>
          <w:lang w:eastAsia="en-US" w:bidi="ar-SA"/>
        </w:rPr>
        <w:t xml:space="preserve"> </w:t>
      </w:r>
      <w:r w:rsidRPr="00DE79A1">
        <w:rPr>
          <w:rFonts w:ascii="GHEA Grapalat" w:hAnsi="GHEA Grapalat"/>
          <w:i/>
          <w:sz w:val="20"/>
          <w:szCs w:val="20"/>
          <w:lang w:eastAsia="en-US" w:bidi="ar-SA"/>
        </w:rPr>
        <w:t xml:space="preserve"> средняя школа </w:t>
      </w:r>
      <w:r w:rsidR="009D73E4" w:rsidRPr="00DE79A1">
        <w:rPr>
          <w:rFonts w:ascii="GHEA Grapalat" w:hAnsi="GHEA Grapalat"/>
          <w:i/>
          <w:sz w:val="20"/>
          <w:szCs w:val="20"/>
          <w:lang w:eastAsia="en-US" w:bidi="ar-SA"/>
        </w:rPr>
        <w:t xml:space="preserve"> </w:t>
      </w:r>
      <w:r w:rsidRPr="00DE79A1">
        <w:rPr>
          <w:rFonts w:ascii="GHEA Grapalat" w:hAnsi="GHEA Grapalat"/>
          <w:i/>
          <w:sz w:val="20"/>
          <w:szCs w:val="20"/>
          <w:lang w:eastAsia="en-US" w:bidi="ar-SA"/>
        </w:rPr>
        <w:t xml:space="preserve"> ГНКО "</w:t>
      </w:r>
      <w:r w:rsidR="00DC4F46" w:rsidRPr="00DE79A1">
        <w:rPr>
          <w:rFonts w:ascii="GHEA Grapalat" w:hAnsi="GHEA Grapalat"/>
          <w:i/>
          <w:sz w:val="20"/>
          <w:szCs w:val="20"/>
          <w:lang w:eastAsia="en-US" w:bidi="ar-SA"/>
        </w:rPr>
        <w:t>Араратского область</w:t>
      </w:r>
      <w:r w:rsidR="00565FC8" w:rsidRPr="00DE79A1">
        <w:rPr>
          <w:rFonts w:ascii="GHEA Grapalat" w:hAnsi="GHEA Grapalat"/>
          <w:i/>
          <w:sz w:val="20"/>
          <w:szCs w:val="20"/>
          <w:lang w:eastAsia="en-US" w:bidi="ar-SA"/>
        </w:rPr>
        <w:t>,  РА</w:t>
      </w:r>
      <w:r w:rsidR="00565FC8" w:rsidRPr="00DE79A1">
        <w:rPr>
          <w:rFonts w:ascii="GHEA Grapalat" w:hAnsi="GHEA Grapalat"/>
          <w:i/>
          <w:sz w:val="20"/>
          <w:szCs w:val="20"/>
        </w:rPr>
        <w:t xml:space="preserve">,, в лице директора </w:t>
      </w:r>
      <w:proofErr w:type="spellStart"/>
      <w:r w:rsidR="009D73E4" w:rsidRPr="00DE79A1">
        <w:rPr>
          <w:rFonts w:ascii="GHEA Grapalat" w:hAnsi="GHEA Grapalat"/>
          <w:i/>
          <w:sz w:val="20"/>
          <w:szCs w:val="20"/>
        </w:rPr>
        <w:t>А.Махмур</w:t>
      </w:r>
      <w:r w:rsidR="00DC4F46" w:rsidRPr="00DE79A1">
        <w:rPr>
          <w:rFonts w:ascii="GHEA Grapalat" w:hAnsi="GHEA Grapalat"/>
          <w:i/>
          <w:sz w:val="20"/>
          <w:szCs w:val="20"/>
        </w:rPr>
        <w:t>ян</w:t>
      </w:r>
      <w:r w:rsidR="00565FC8" w:rsidRPr="00DE79A1">
        <w:rPr>
          <w:rFonts w:ascii="GHEA Grapalat" w:hAnsi="GHEA Grapalat"/>
          <w:i/>
          <w:sz w:val="20"/>
          <w:szCs w:val="20"/>
        </w:rPr>
        <w:t>а</w:t>
      </w:r>
      <w:proofErr w:type="spellEnd"/>
      <w:r w:rsidR="006B3AE3" w:rsidRPr="00DE79A1">
        <w:rPr>
          <w:rFonts w:ascii="GHEA Grapalat" w:hAnsi="GHEA Grapalat"/>
          <w:i/>
          <w:sz w:val="20"/>
          <w:szCs w:val="20"/>
        </w:rPr>
        <w:t>, действующего на основании устава _____________, далее — "Покупатель", с одной стороны, и</w:t>
      </w:r>
      <w:r w:rsidR="00D5443D" w:rsidRPr="00DE79A1">
        <w:rPr>
          <w:rFonts w:ascii="GHEA Grapalat" w:hAnsi="GHEA Grapalat"/>
          <w:i/>
          <w:sz w:val="20"/>
          <w:szCs w:val="20"/>
        </w:rPr>
        <w:t xml:space="preserve"> </w:t>
      </w:r>
      <w:r w:rsidR="006B3AE3" w:rsidRPr="00DE79A1">
        <w:rPr>
          <w:rFonts w:ascii="GHEA Grapalat" w:hAnsi="GHEA Grapalat"/>
          <w:i/>
          <w:sz w:val="20"/>
          <w:szCs w:val="20"/>
        </w:rPr>
        <w:t>__________________, в лице директора</w:t>
      </w:r>
      <w:r w:rsidR="00D5443D" w:rsidRPr="00DE79A1">
        <w:rPr>
          <w:rFonts w:ascii="GHEA Grapalat" w:hAnsi="GHEA Grapalat"/>
          <w:i/>
          <w:sz w:val="20"/>
          <w:szCs w:val="20"/>
        </w:rPr>
        <w:t xml:space="preserve"> </w:t>
      </w:r>
      <w:r w:rsidR="006B3AE3" w:rsidRPr="00DE79A1">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 xml:space="preserve">Отказываться от товара в случае </w:t>
      </w:r>
      <w:proofErr w:type="spellStart"/>
      <w:r w:rsidRPr="001C56F7">
        <w:rPr>
          <w:rFonts w:ascii="GHEA Grapalat" w:hAnsi="GHEA Grapalat"/>
          <w:i/>
          <w:sz w:val="20"/>
          <w:szCs w:val="20"/>
        </w:rPr>
        <w:t>непоставки</w:t>
      </w:r>
      <w:proofErr w:type="spellEnd"/>
      <w:r w:rsidRPr="001C56F7">
        <w:rPr>
          <w:rFonts w:ascii="GHEA Grapalat" w:hAnsi="GHEA Grapalat"/>
          <w:i/>
          <w:sz w:val="20"/>
          <w:szCs w:val="20"/>
        </w:rPr>
        <w:t xml:space="preserve">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1C56F7">
        <w:rPr>
          <w:rFonts w:ascii="GHEA Grapalat" w:hAnsi="GHEA Grapalat"/>
          <w:i/>
          <w:sz w:val="20"/>
          <w:szCs w:val="20"/>
        </w:rPr>
        <w:t>на</w:t>
      </w:r>
      <w:proofErr w:type="gramEnd"/>
      <w:r w:rsidRPr="001C56F7">
        <w:rPr>
          <w:rFonts w:ascii="GHEA Grapalat" w:hAnsi="GHEA Grapalat"/>
          <w:i/>
          <w:sz w:val="20"/>
          <w:szCs w:val="20"/>
        </w:rPr>
        <w:t xml:space="preserve">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)н</w:t>
      </w:r>
      <w:proofErr w:type="gramEnd"/>
      <w:r w:rsidRPr="001C56F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 xml:space="preserve">ребовать восполнения </w:t>
      </w:r>
      <w:proofErr w:type="spellStart"/>
      <w:r w:rsidRPr="001C56F7">
        <w:rPr>
          <w:rFonts w:ascii="GHEA Grapalat" w:hAnsi="GHEA Grapalat"/>
          <w:i/>
          <w:sz w:val="20"/>
          <w:szCs w:val="20"/>
        </w:rPr>
        <w:t>недопереданного</w:t>
      </w:r>
      <w:proofErr w:type="spellEnd"/>
      <w:r w:rsidRPr="001C56F7">
        <w:rPr>
          <w:rFonts w:ascii="GHEA Grapalat" w:hAnsi="GHEA Grapalat"/>
          <w:i/>
          <w:sz w:val="20"/>
          <w:szCs w:val="20"/>
        </w:rPr>
        <w:t xml:space="preserve">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)п</w:t>
      </w:r>
      <w:proofErr w:type="gramEnd"/>
      <w:r w:rsidRPr="001C56F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1C56F7">
        <w:rPr>
          <w:rFonts w:ascii="GHEA Grapalat" w:hAnsi="GHEA Grapalat"/>
          <w:i/>
          <w:sz w:val="20"/>
          <w:szCs w:val="20"/>
        </w:rPr>
        <w:t xml:space="preserve">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1C56F7">
        <w:rPr>
          <w:rFonts w:ascii="GHEA Grapalat" w:hAnsi="GHEA Grapalat"/>
          <w:i/>
          <w:sz w:val="20"/>
          <w:szCs w:val="20"/>
        </w:rPr>
        <w:lastRenderedPageBreak/>
        <w:t>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)б</w:t>
      </w:r>
      <w:proofErr w:type="gramEnd"/>
      <w:r w:rsidRPr="001C56F7">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)с</w:t>
      </w:r>
      <w:proofErr w:type="gramEnd"/>
      <w:r w:rsidRPr="001C56F7">
        <w:rPr>
          <w:rFonts w:ascii="GHEA Grapalat" w:hAnsi="GHEA Grapalat"/>
          <w:i/>
          <w:sz w:val="20"/>
          <w:szCs w:val="20"/>
        </w:rPr>
        <w:t>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1C56F7">
        <w:rPr>
          <w:rFonts w:ascii="GHEA Grapalat" w:hAnsi="GHEA Grapalat"/>
          <w:i/>
          <w:sz w:val="20"/>
          <w:szCs w:val="20"/>
        </w:rPr>
        <w:t>порядке</w:t>
      </w:r>
      <w:proofErr w:type="gramEnd"/>
      <w:r w:rsidRPr="001C56F7">
        <w:rPr>
          <w:rFonts w:ascii="GHEA Grapalat" w:hAnsi="GHEA Grapalat"/>
          <w:i/>
          <w:sz w:val="20"/>
          <w:szCs w:val="20"/>
        </w:rPr>
        <w:t xml:space="preserve">,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100C01"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включая НДС</w:t>
      </w:r>
      <w:r w:rsidR="00D043FA" w:rsidRPr="001C56F7">
        <w:rPr>
          <w:rStyle w:val="af6"/>
          <w:rFonts w:ascii="GHEA Grapalat" w:hAnsi="GHEA Grapalat"/>
          <w:i/>
          <w:sz w:val="20"/>
          <w:szCs w:val="20"/>
        </w:rPr>
        <w:footnoteReference w:customMarkFollows="1" w:id="12"/>
        <w:t>17</w:t>
      </w:r>
      <w:r w:rsidRPr="001C56F7">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1C56F7">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af6"/>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w:t>
      </w:r>
      <w:proofErr w:type="gramStart"/>
      <w:r w:rsidRPr="001C56F7">
        <w:rPr>
          <w:rFonts w:ascii="GHEA Grapalat" w:hAnsi="GHEA Grapalat"/>
          <w:i/>
          <w:sz w:val="20"/>
          <w:szCs w:val="20"/>
        </w:rPr>
        <w:t>дств пр</w:t>
      </w:r>
      <w:proofErr w:type="gramEnd"/>
      <w:r w:rsidRPr="001C56F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w:t>
      </w:r>
      <w:proofErr w:type="gramStart"/>
      <w:r w:rsidRPr="001C56F7">
        <w:rPr>
          <w:rFonts w:ascii="GHEA Grapalat" w:hAnsi="GHEA Grapalat"/>
          <w:i/>
          <w:sz w:val="20"/>
          <w:szCs w:val="20"/>
        </w:rPr>
        <w:t>позднее</w:t>
      </w:r>
      <w:proofErr w:type="gramEnd"/>
      <w:r w:rsidRPr="001C56F7">
        <w:rPr>
          <w:rFonts w:ascii="GHEA Grapalat" w:hAnsi="GHEA Grapalat"/>
          <w:i/>
          <w:sz w:val="20"/>
          <w:szCs w:val="20"/>
        </w:rPr>
        <w:t xml:space="preserve">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af6"/>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w:t>
      </w:r>
      <w:r w:rsidR="001E4776" w:rsidRPr="001C56F7">
        <w:rPr>
          <w:rFonts w:ascii="GHEA Grapalat" w:hAnsi="GHEA Grapalat"/>
          <w:i/>
          <w:sz w:val="20"/>
          <w:szCs w:val="20"/>
        </w:rPr>
        <w:t>д</w:t>
      </w:r>
      <w:proofErr w:type="gramEnd"/>
      <w:r w:rsidR="001E4776" w:rsidRPr="001C56F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w:t>
      </w:r>
      <w:r w:rsidR="001E4776" w:rsidRPr="001C56F7">
        <w:rPr>
          <w:rFonts w:ascii="GHEA Grapalat" w:hAnsi="GHEA Grapalat"/>
          <w:i/>
          <w:sz w:val="20"/>
          <w:szCs w:val="20"/>
        </w:rPr>
        <w:t>в</w:t>
      </w:r>
      <w:proofErr w:type="gramEnd"/>
      <w:r w:rsidR="001E4776" w:rsidRPr="001C56F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 xml:space="preserve">Покупатель в течение _____ рабочих дней с </w:t>
      </w:r>
      <w:proofErr w:type="gramStart"/>
      <w:r w:rsidR="00371CF8" w:rsidRPr="001C56F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1C56F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1C56F7">
        <w:rPr>
          <w:rFonts w:ascii="GHEA Grapalat" w:hAnsi="GHEA Grapalat"/>
          <w:i/>
          <w:sz w:val="20"/>
          <w:szCs w:val="20"/>
        </w:rPr>
        <w:lastRenderedPageBreak/>
        <w:t>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af6"/>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1C56F7">
        <w:rPr>
          <w:rFonts w:ascii="GHEA Grapalat" w:hAnsi="GHEA Grapalat"/>
          <w:sz w:val="20"/>
          <w:szCs w:val="20"/>
        </w:rPr>
        <w:t>которую</w:t>
      </w:r>
      <w:proofErr w:type="gramEnd"/>
      <w:r w:rsidRPr="001C56F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af6"/>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proofErr w:type="gramStart"/>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1C56F7">
        <w:rPr>
          <w:rFonts w:ascii="GHEA Grapalat" w:hAnsi="GHEA Grapalat"/>
          <w:i/>
          <w:sz w:val="20"/>
          <w:szCs w:val="20"/>
        </w:rPr>
        <w:t xml:space="preserve"> одностороннем </w:t>
      </w:r>
      <w:proofErr w:type="gramStart"/>
      <w:r w:rsidRPr="001C56F7">
        <w:rPr>
          <w:rFonts w:ascii="GHEA Grapalat" w:hAnsi="GHEA Grapalat"/>
          <w:i/>
          <w:sz w:val="20"/>
          <w:szCs w:val="20"/>
        </w:rPr>
        <w:t>порядке</w:t>
      </w:r>
      <w:proofErr w:type="gramEnd"/>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1C56F7">
        <w:rPr>
          <w:rFonts w:ascii="GHEA Grapalat" w:hAnsi="GHEA Grapalat"/>
          <w:i/>
          <w:sz w:val="20"/>
          <w:szCs w:val="20"/>
        </w:rPr>
        <w:t>незаключения</w:t>
      </w:r>
      <w:proofErr w:type="spellEnd"/>
      <w:r w:rsidRPr="001C56F7">
        <w:rPr>
          <w:rFonts w:ascii="GHEA Grapalat" w:hAnsi="GHEA Grapalat"/>
          <w:i/>
          <w:sz w:val="20"/>
          <w:szCs w:val="20"/>
        </w:rPr>
        <w:t xml:space="preserve"> договора согласно </w:t>
      </w:r>
      <w:r w:rsidRPr="001C56F7">
        <w:rPr>
          <w:rFonts w:ascii="GHEA Grapalat" w:hAnsi="GHEA Grapalat"/>
          <w:i/>
          <w:sz w:val="20"/>
          <w:szCs w:val="20"/>
        </w:rPr>
        <w:lastRenderedPageBreak/>
        <w:t>законодательству Республики Армения о закупках.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af6"/>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af6"/>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1C56F7">
        <w:rPr>
          <w:rFonts w:ascii="GHEA Grapalat" w:hAnsi="GHEA Grapalat"/>
          <w:i/>
          <w:sz w:val="20"/>
          <w:szCs w:val="20"/>
        </w:rPr>
        <w:t>товара</w:t>
      </w:r>
      <w:proofErr w:type="gramStart"/>
      <w:r w:rsidR="005A3009" w:rsidRPr="001C56F7">
        <w:rPr>
          <w:rFonts w:ascii="GHEA Grapalat" w:hAnsi="GHEA Grapalat"/>
          <w:i/>
          <w:sz w:val="20"/>
          <w:szCs w:val="20"/>
        </w:rPr>
        <w:t>,а</w:t>
      </w:r>
      <w:proofErr w:type="spellEnd"/>
      <w:proofErr w:type="gramEnd"/>
      <w:r w:rsidR="005A3009" w:rsidRPr="001C56F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указанием даты опубликования. Продавец считается надлежащим </w:t>
      </w:r>
      <w:proofErr w:type="gramStart"/>
      <w:r w:rsidRPr="001C56F7">
        <w:rPr>
          <w:rFonts w:ascii="GHEA Grapalat" w:hAnsi="GHEA Grapalat"/>
          <w:i/>
          <w:spacing w:val="-6"/>
          <w:sz w:val="20"/>
          <w:szCs w:val="20"/>
        </w:rPr>
        <w:t>образом</w:t>
      </w:r>
      <w:proofErr w:type="gramEnd"/>
      <w:r w:rsidRPr="001C56F7">
        <w:rPr>
          <w:rFonts w:ascii="GHEA Grapalat" w:hAnsi="GHEA Grapalat"/>
          <w:i/>
          <w:spacing w:val="-6"/>
          <w:sz w:val="20"/>
          <w:szCs w:val="20"/>
        </w:rPr>
        <w:t xml:space="preserve">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1C56F7">
        <w:rPr>
          <w:rFonts w:ascii="GHEA Grapalat" w:hAnsi="GHEA Grapalat"/>
          <w:i/>
          <w:spacing w:val="-6"/>
          <w:sz w:val="20"/>
          <w:szCs w:val="20"/>
        </w:rPr>
        <w:t>недостижения</w:t>
      </w:r>
      <w:proofErr w:type="spellEnd"/>
      <w:r w:rsidRPr="001C56F7">
        <w:rPr>
          <w:rFonts w:ascii="GHEA Grapalat" w:hAnsi="GHEA Grapalat"/>
          <w:i/>
          <w:spacing w:val="-6"/>
          <w:sz w:val="20"/>
          <w:szCs w:val="20"/>
        </w:rPr>
        <w:t xml:space="preserve">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9D73E4">
        <w:rPr>
          <w:rFonts w:ascii="GHEA Grapalat" w:hAnsi="GHEA Grapalat"/>
          <w:i/>
          <w:sz w:val="20"/>
          <w:szCs w:val="20"/>
        </w:rPr>
        <w:t xml:space="preserve">.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9D73E4">
        <w:rPr>
          <w:rFonts w:ascii="GHEA Grapalat" w:hAnsi="GHEA Grapalat"/>
          <w:i/>
          <w:sz w:val="20"/>
          <w:szCs w:val="20"/>
        </w:rPr>
        <w:t>заключен</w:t>
      </w:r>
      <w:proofErr w:type="gramStart"/>
      <w:r w:rsidRPr="009D73E4">
        <w:rPr>
          <w:rFonts w:ascii="GHEA Grapalat" w:hAnsi="GHEA Grapalat"/>
          <w:i/>
          <w:sz w:val="20"/>
          <w:szCs w:val="20"/>
        </w:rPr>
        <w:t>o</w:t>
      </w:r>
      <w:proofErr w:type="spellEnd"/>
      <w:proofErr w:type="gramEnd"/>
      <w:r w:rsidRPr="009D73E4">
        <w:rPr>
          <w:rFonts w:ascii="GHEA Grapalat" w:hAnsi="GHEA Grapalat"/>
          <w:i/>
          <w:sz w:val="20"/>
          <w:szCs w:val="20"/>
        </w:rPr>
        <w:t xml:space="preserve"> соглашение в случае, если </w:t>
      </w:r>
      <w:r w:rsidR="009673B8" w:rsidRPr="009D73E4">
        <w:rPr>
          <w:rFonts w:ascii="GHEA Grapalat" w:hAnsi="GHEA Grapalat"/>
          <w:i/>
          <w:sz w:val="20"/>
          <w:szCs w:val="20"/>
        </w:rPr>
        <w:t xml:space="preserve">представленные </w:t>
      </w:r>
      <w:r w:rsidRPr="009D73E4">
        <w:rPr>
          <w:rFonts w:ascii="GHEA Grapalat" w:hAnsi="GHEA Grapalat"/>
          <w:i/>
          <w:sz w:val="20"/>
          <w:szCs w:val="20"/>
        </w:rPr>
        <w:t xml:space="preserve">Продавцом в виде неустойки </w:t>
      </w:r>
      <w:r w:rsidR="009673B8" w:rsidRPr="009D73E4">
        <w:rPr>
          <w:rFonts w:ascii="GHEA Grapalat" w:hAnsi="GHEA Grapalat"/>
          <w:i/>
          <w:sz w:val="20"/>
          <w:szCs w:val="20"/>
        </w:rPr>
        <w:t xml:space="preserve">обеспечения квалификации и </w:t>
      </w:r>
      <w:r w:rsidRPr="009D73E4">
        <w:rPr>
          <w:rFonts w:ascii="GHEA Grapalat" w:hAnsi="GHEA Grapalat"/>
          <w:i/>
          <w:sz w:val="20"/>
          <w:szCs w:val="20"/>
        </w:rPr>
        <w:t>договора в размере предусмот</w:t>
      </w:r>
      <w:r w:rsidR="008707D8" w:rsidRPr="009D73E4">
        <w:rPr>
          <w:rFonts w:ascii="GHEA Grapalat" w:hAnsi="GHEA Grapalat"/>
          <w:i/>
          <w:sz w:val="20"/>
          <w:szCs w:val="20"/>
        </w:rPr>
        <w:t>ренных финансовых средств заменяю</w:t>
      </w:r>
      <w:r w:rsidRPr="009D73E4">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9D73E4">
        <w:rPr>
          <w:rFonts w:ascii="GHEA Grapalat" w:hAnsi="GHEA Grapalat"/>
          <w:i/>
          <w:sz w:val="20"/>
          <w:szCs w:val="20"/>
        </w:rPr>
        <w:t xml:space="preserve">17 </w:t>
      </w:r>
      <w:r w:rsidRPr="009D73E4">
        <w:rPr>
          <w:rFonts w:ascii="GHEA Grapalat" w:hAnsi="GHEA Grapalat"/>
          <w:i/>
          <w:sz w:val="20"/>
          <w:szCs w:val="20"/>
        </w:rPr>
        <w:t xml:space="preserve">пункта 32 Приложения № </w:t>
      </w:r>
      <w:r w:rsidR="006E50E4" w:rsidRPr="009D73E4">
        <w:rPr>
          <w:rFonts w:ascii="GHEA Grapalat" w:hAnsi="GHEA Grapalat"/>
          <w:i/>
          <w:sz w:val="20"/>
          <w:szCs w:val="20"/>
        </w:rPr>
        <w:t>1</w:t>
      </w:r>
      <w:r w:rsidR="006E50E4" w:rsidRPr="009D73E4">
        <w:rPr>
          <w:rFonts w:ascii="GHEA Grapalat" w:hAnsi="GHEA Grapalat"/>
          <w:i/>
          <w:sz w:val="20"/>
          <w:szCs w:val="20"/>
          <w:lang w:val="hy-AM"/>
        </w:rPr>
        <w:t xml:space="preserve"> </w:t>
      </w:r>
      <w:r w:rsidRPr="009D73E4">
        <w:rPr>
          <w:rFonts w:ascii="GHEA Grapalat" w:hAnsi="GHEA Grapalat"/>
          <w:i/>
          <w:sz w:val="20"/>
          <w:szCs w:val="20"/>
        </w:rPr>
        <w:t>к Постановлению Правительства Республики Армения № 526-N от 4 мая 2017 года. При</w:t>
      </w:r>
      <w:r w:rsidRPr="001C56F7">
        <w:rPr>
          <w:rFonts w:ascii="GHEA Grapalat" w:hAnsi="GHEA Grapalat"/>
          <w:i/>
          <w:sz w:val="20"/>
          <w:szCs w:val="20"/>
        </w:rPr>
        <w:t xml:space="preserve">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af6"/>
          <w:rFonts w:ascii="GHEA Grapalat" w:hAnsi="GHEA Grapalat"/>
          <w:i/>
          <w:sz w:val="20"/>
          <w:szCs w:val="20"/>
        </w:rPr>
        <w:footnoteReference w:customMarkFollows="1" w:id="19"/>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874" w:type="dxa"/>
        <w:tblLayout w:type="fixed"/>
        <w:tblLook w:val="0000" w:firstRow="0" w:lastRow="0" w:firstColumn="0" w:lastColumn="0" w:noHBand="0" w:noVBand="0"/>
      </w:tblPr>
      <w:tblGrid>
        <w:gridCol w:w="4536"/>
        <w:gridCol w:w="760"/>
        <w:gridCol w:w="4343"/>
      </w:tblGrid>
      <w:tr w:rsidR="00E06B90" w:rsidRPr="00DC4F46" w:rsidTr="00E06B90">
        <w:tc>
          <w:tcPr>
            <w:tcW w:w="4536" w:type="dxa"/>
          </w:tcPr>
          <w:p w:rsidR="00E06B90" w:rsidRPr="001E65D1" w:rsidRDefault="00E06B90" w:rsidP="00BF1F03">
            <w:pPr>
              <w:widowControl w:val="0"/>
              <w:spacing w:after="160"/>
              <w:jc w:val="center"/>
              <w:rPr>
                <w:rFonts w:ascii="GHEA Grapalat" w:hAnsi="GHEA Grapalat"/>
                <w:b/>
              </w:rPr>
            </w:pPr>
          </w:p>
          <w:p w:rsidR="00E06B90" w:rsidRPr="001E65D1" w:rsidRDefault="00E06B90" w:rsidP="00BF1F03">
            <w:pPr>
              <w:widowControl w:val="0"/>
              <w:spacing w:after="160"/>
              <w:jc w:val="center"/>
              <w:rPr>
                <w:rFonts w:ascii="GHEA Grapalat" w:hAnsi="GHEA Grapalat"/>
                <w:b/>
              </w:rPr>
            </w:pPr>
            <w:r w:rsidRPr="001C56F7">
              <w:rPr>
                <w:rFonts w:ascii="GHEA Grapalat" w:hAnsi="GHEA Grapalat"/>
                <w:b/>
              </w:rPr>
              <w:t>ПОКУПАТЕЛЬ</w:t>
            </w:r>
          </w:p>
          <w:p w:rsidR="00E06B90" w:rsidRPr="00E06B90" w:rsidRDefault="009D73E4" w:rsidP="00BF1F03">
            <w:pPr>
              <w:widowControl w:val="0"/>
              <w:jc w:val="center"/>
              <w:rPr>
                <w:rFonts w:ascii="GHEA Grapalat" w:hAnsi="GHEA Grapalat"/>
                <w:sz w:val="20"/>
                <w:szCs w:val="20"/>
                <w:lang w:eastAsia="en-US" w:bidi="ar-SA"/>
              </w:rPr>
            </w:pPr>
            <w:proofErr w:type="spellStart"/>
            <w:r w:rsidRPr="009D73E4">
              <w:rPr>
                <w:rFonts w:ascii="GHEA Grapalat" w:hAnsi="GHEA Grapalat"/>
                <w:sz w:val="20"/>
                <w:szCs w:val="20"/>
                <w:lang w:eastAsia="en-US" w:bidi="ar-SA"/>
              </w:rPr>
              <w:t>Ланжазат</w:t>
            </w:r>
            <w:proofErr w:type="spellEnd"/>
            <w:r w:rsidR="00E06B90" w:rsidRPr="00E06B90">
              <w:rPr>
                <w:rFonts w:ascii="GHEA Grapalat" w:hAnsi="GHEA Grapalat"/>
                <w:sz w:val="20"/>
                <w:szCs w:val="20"/>
                <w:lang w:eastAsia="en-US" w:bidi="ar-SA"/>
              </w:rPr>
              <w:t xml:space="preserve"> средн</w:t>
            </w:r>
            <w:r>
              <w:rPr>
                <w:rFonts w:ascii="GHEA Grapalat" w:hAnsi="GHEA Grapalat"/>
                <w:sz w:val="20"/>
                <w:szCs w:val="20"/>
                <w:lang w:eastAsia="en-US" w:bidi="ar-SA"/>
              </w:rPr>
              <w:t>яя школа</w:t>
            </w:r>
            <w:r w:rsidR="00E06B90" w:rsidRPr="00E06B90">
              <w:rPr>
                <w:rFonts w:ascii="GHEA Grapalat" w:hAnsi="GHEA Grapalat"/>
                <w:sz w:val="20"/>
                <w:szCs w:val="20"/>
                <w:lang w:eastAsia="en-US" w:bidi="ar-SA"/>
              </w:rPr>
              <w:t xml:space="preserve">» ГНКО </w:t>
            </w:r>
          </w:p>
          <w:p w:rsidR="00E06B90" w:rsidRPr="009D73E4" w:rsidRDefault="00E06B90" w:rsidP="00BF1F03">
            <w:pPr>
              <w:widowControl w:val="0"/>
              <w:jc w:val="center"/>
              <w:rPr>
                <w:rFonts w:ascii="GHEA Grapalat" w:hAnsi="GHEA Grapalat"/>
                <w:sz w:val="20"/>
                <w:szCs w:val="20"/>
              </w:rPr>
            </w:pPr>
            <w:r w:rsidRPr="00DC4F46">
              <w:rPr>
                <w:rFonts w:ascii="GHEA Grapalat" w:hAnsi="GHEA Grapalat"/>
                <w:sz w:val="20"/>
                <w:szCs w:val="20"/>
              </w:rPr>
              <w:t xml:space="preserve">О </w:t>
            </w:r>
            <w:proofErr w:type="spellStart"/>
            <w:r w:rsidR="009D73E4" w:rsidRPr="009D73E4">
              <w:rPr>
                <w:rFonts w:ascii="GHEA Grapalat" w:hAnsi="GHEA Grapalat"/>
                <w:sz w:val="20"/>
                <w:szCs w:val="20"/>
              </w:rPr>
              <w:t>Ланжазат</w:t>
            </w:r>
            <w:proofErr w:type="spellEnd"/>
            <w:r w:rsidRPr="00BF1F03">
              <w:rPr>
                <w:rFonts w:ascii="GHEA Grapalat" w:hAnsi="GHEA Grapalat"/>
                <w:sz w:val="20"/>
                <w:szCs w:val="20"/>
              </w:rPr>
              <w:t xml:space="preserve"> </w:t>
            </w:r>
            <w:r w:rsidRPr="00DC4F46">
              <w:rPr>
                <w:rFonts w:ascii="GHEA Grapalat" w:hAnsi="GHEA Grapalat"/>
                <w:sz w:val="20"/>
                <w:szCs w:val="20"/>
              </w:rPr>
              <w:t xml:space="preserve"> улица </w:t>
            </w:r>
            <w:proofErr w:type="spellStart"/>
            <w:r w:rsidR="009D73E4" w:rsidRPr="009D73E4">
              <w:rPr>
                <w:rFonts w:ascii="GHEA Grapalat" w:hAnsi="GHEA Grapalat"/>
                <w:sz w:val="20"/>
                <w:szCs w:val="20"/>
              </w:rPr>
              <w:t>Маштоци</w:t>
            </w:r>
            <w:proofErr w:type="spellEnd"/>
            <w:r w:rsidR="009D73E4" w:rsidRPr="009D73E4">
              <w:rPr>
                <w:rFonts w:ascii="GHEA Grapalat" w:hAnsi="GHEA Grapalat"/>
                <w:sz w:val="20"/>
                <w:szCs w:val="20"/>
              </w:rPr>
              <w:t xml:space="preserve"> 10/1</w:t>
            </w:r>
          </w:p>
          <w:p w:rsidR="00E06B90" w:rsidRPr="009D73E4" w:rsidRDefault="00E06B90" w:rsidP="00BF1F03">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E06B90">
              <w:rPr>
                <w:rFonts w:ascii="GHEA Grapalat" w:hAnsi="GHEA Grapalat"/>
                <w:sz w:val="20"/>
                <w:szCs w:val="20"/>
                <w:lang w:val="hy-AM" w:eastAsia="en-US" w:bidi="ar-SA"/>
              </w:rPr>
              <w:t>90041</w:t>
            </w:r>
            <w:r w:rsidR="009D73E4" w:rsidRPr="009D73E4">
              <w:rPr>
                <w:rFonts w:ascii="GHEA Grapalat" w:hAnsi="GHEA Grapalat"/>
                <w:sz w:val="20"/>
                <w:szCs w:val="20"/>
                <w:lang w:eastAsia="en-US" w:bidi="ar-SA"/>
              </w:rPr>
              <w:t>2000288</w:t>
            </w:r>
          </w:p>
          <w:p w:rsidR="00E06B90" w:rsidRPr="00E06B90" w:rsidRDefault="00E06B90" w:rsidP="00BF1F03">
            <w:pPr>
              <w:widowControl w:val="0"/>
              <w:jc w:val="center"/>
              <w:rPr>
                <w:rFonts w:ascii="GHEA Grapalat" w:hAnsi="GHEA Grapalat"/>
                <w:sz w:val="20"/>
                <w:szCs w:val="20"/>
                <w:lang w:eastAsia="en-US" w:bidi="ar-SA"/>
              </w:rPr>
            </w:pPr>
            <w:proofErr w:type="spellStart"/>
            <w:r w:rsidRPr="00E06B90">
              <w:rPr>
                <w:rFonts w:ascii="GHEA Grapalat" w:hAnsi="GHEA Grapalat"/>
                <w:sz w:val="20"/>
                <w:szCs w:val="20"/>
                <w:lang w:eastAsia="en-US" w:bidi="ar-SA"/>
              </w:rPr>
              <w:t>операционний</w:t>
            </w:r>
            <w:proofErr w:type="spellEnd"/>
            <w:r w:rsidRPr="00E06B90">
              <w:rPr>
                <w:rFonts w:ascii="GHEA Grapalat" w:hAnsi="GHEA Grapalat"/>
                <w:sz w:val="20"/>
                <w:szCs w:val="20"/>
                <w:lang w:eastAsia="en-US" w:bidi="ar-SA"/>
              </w:rPr>
              <w:t xml:space="preserve">  отдел МФ РА </w:t>
            </w:r>
          </w:p>
          <w:p w:rsidR="00E06B90" w:rsidRPr="009D73E4" w:rsidRDefault="00E06B90" w:rsidP="00BF1F03">
            <w:pPr>
              <w:widowControl w:val="0"/>
              <w:jc w:val="center"/>
              <w:rPr>
                <w:rFonts w:ascii="GHEA Grapalat" w:hAnsi="GHEA Grapalat"/>
                <w:sz w:val="20"/>
                <w:szCs w:val="20"/>
                <w:lang w:val="en-US" w:eastAsia="en-US" w:bidi="ar-SA"/>
              </w:rPr>
            </w:pPr>
            <w:r w:rsidRPr="00DC4F46">
              <w:rPr>
                <w:rFonts w:ascii="GHEA Grapalat" w:hAnsi="GHEA Grapalat"/>
                <w:sz w:val="20"/>
                <w:szCs w:val="20"/>
                <w:lang w:eastAsia="en-US" w:bidi="ar-SA"/>
              </w:rPr>
              <w:t xml:space="preserve">УНН </w:t>
            </w:r>
            <w:r w:rsidRPr="00BF1F03">
              <w:rPr>
                <w:rFonts w:ascii="GHEA Grapalat" w:hAnsi="GHEA Grapalat" w:cs="Arial"/>
                <w:sz w:val="20"/>
                <w:szCs w:val="20"/>
                <w:lang w:eastAsia="en-US" w:bidi="ar-SA"/>
              </w:rPr>
              <w:t xml:space="preserve"> </w:t>
            </w:r>
            <w:r w:rsidRPr="00E06B90">
              <w:rPr>
                <w:rFonts w:ascii="GHEA Grapalat" w:hAnsi="GHEA Grapalat"/>
                <w:sz w:val="20"/>
                <w:lang w:val="hy-AM" w:eastAsia="en-US" w:bidi="ar-SA"/>
              </w:rPr>
              <w:t>04206</w:t>
            </w:r>
            <w:r w:rsidR="009D73E4">
              <w:rPr>
                <w:rFonts w:ascii="GHEA Grapalat" w:hAnsi="GHEA Grapalat"/>
                <w:sz w:val="20"/>
                <w:lang w:val="en-US" w:eastAsia="en-US" w:bidi="ar-SA"/>
              </w:rPr>
              <w:t>905</w:t>
            </w:r>
          </w:p>
          <w:p w:rsidR="00E06B90" w:rsidRPr="00DC4F46" w:rsidRDefault="00E06B90" w:rsidP="00BF1F03">
            <w:pPr>
              <w:widowControl w:val="0"/>
              <w:jc w:val="center"/>
              <w:rPr>
                <w:rFonts w:ascii="GHEA Grapalat" w:hAnsi="GHEA Grapalat"/>
                <w:sz w:val="20"/>
                <w:szCs w:val="20"/>
              </w:rPr>
            </w:pPr>
          </w:p>
          <w:p w:rsidR="00E06B90" w:rsidRDefault="00E06B90" w:rsidP="00BF1F03">
            <w:pPr>
              <w:widowControl w:val="0"/>
              <w:jc w:val="center"/>
              <w:rPr>
                <w:rFonts w:ascii="GHEA Grapalat" w:hAnsi="GHEA Grapalat"/>
              </w:rPr>
            </w:pPr>
            <w:r w:rsidRPr="00DC4F46">
              <w:rPr>
                <w:rFonts w:ascii="GHEA Grapalat" w:hAnsi="GHEA Grapalat"/>
              </w:rPr>
              <w:t>______________</w:t>
            </w:r>
          </w:p>
          <w:p w:rsidR="00E06B90" w:rsidRPr="001C56F7" w:rsidRDefault="00E06B90" w:rsidP="00BF1F03">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E06B90" w:rsidRPr="00DC4F46" w:rsidRDefault="00E06B90" w:rsidP="00BF1F03">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E06B90" w:rsidRPr="001C56F7" w:rsidRDefault="00E06B90" w:rsidP="00BF1F03">
            <w:pPr>
              <w:widowControl w:val="0"/>
              <w:spacing w:after="160"/>
              <w:jc w:val="center"/>
              <w:rPr>
                <w:rFonts w:ascii="GHEA Grapalat" w:hAnsi="GHEA Grapalat"/>
              </w:rPr>
            </w:pPr>
          </w:p>
        </w:tc>
        <w:tc>
          <w:tcPr>
            <w:tcW w:w="4343" w:type="dxa"/>
          </w:tcPr>
          <w:p w:rsidR="00E06B90" w:rsidRPr="00DC4F46" w:rsidRDefault="00E06B90" w:rsidP="00BF1F03">
            <w:pPr>
              <w:widowControl w:val="0"/>
              <w:spacing w:after="160"/>
              <w:jc w:val="center"/>
              <w:rPr>
                <w:rFonts w:ascii="GHEA Grapalat" w:hAnsi="GHEA Grapalat"/>
                <w:b/>
              </w:rPr>
            </w:pPr>
          </w:p>
          <w:p w:rsidR="00E06B90" w:rsidRPr="001C56F7" w:rsidRDefault="00E06B90" w:rsidP="00BF1F03">
            <w:pPr>
              <w:widowControl w:val="0"/>
              <w:spacing w:after="160"/>
              <w:jc w:val="center"/>
              <w:rPr>
                <w:rFonts w:ascii="GHEA Grapalat" w:hAnsi="GHEA Grapalat" w:cs="Sylfaen"/>
                <w:b/>
                <w:bCs/>
              </w:rPr>
            </w:pPr>
            <w:r w:rsidRPr="001C56F7">
              <w:rPr>
                <w:rFonts w:ascii="GHEA Grapalat" w:hAnsi="GHEA Grapalat"/>
                <w:b/>
              </w:rPr>
              <w:t>ПРОДАВЕЦ</w:t>
            </w:r>
          </w:p>
          <w:p w:rsidR="00E06B90" w:rsidRPr="001C56F7" w:rsidRDefault="00E06B90" w:rsidP="00BF1F03">
            <w:pPr>
              <w:widowControl w:val="0"/>
              <w:jc w:val="center"/>
              <w:rPr>
                <w:rFonts w:ascii="GHEA Grapalat" w:hAnsi="GHEA Grapalat"/>
                <w:lang w:val="en-US"/>
              </w:rPr>
            </w:pPr>
          </w:p>
          <w:p w:rsidR="00E06B90" w:rsidRPr="001C56F7" w:rsidRDefault="00E06B90" w:rsidP="00BF1F03">
            <w:pPr>
              <w:widowControl w:val="0"/>
              <w:jc w:val="center"/>
              <w:rPr>
                <w:rFonts w:ascii="GHEA Grapalat" w:hAnsi="GHEA Grapalat"/>
                <w:lang w:val="en-US"/>
              </w:rPr>
            </w:pPr>
          </w:p>
          <w:p w:rsidR="00E06B90" w:rsidRPr="001C56F7" w:rsidRDefault="00E06B90" w:rsidP="00BF1F03">
            <w:pPr>
              <w:widowControl w:val="0"/>
              <w:jc w:val="center"/>
              <w:rPr>
                <w:rFonts w:ascii="GHEA Grapalat" w:hAnsi="GHEA Grapalat"/>
                <w:lang w:val="en-US"/>
              </w:rPr>
            </w:pPr>
          </w:p>
          <w:p w:rsidR="00E06B90" w:rsidRPr="001C56F7" w:rsidRDefault="00E06B90" w:rsidP="00BF1F03">
            <w:pPr>
              <w:widowControl w:val="0"/>
              <w:jc w:val="center"/>
              <w:rPr>
                <w:rFonts w:ascii="GHEA Grapalat" w:hAnsi="GHEA Grapalat"/>
                <w:lang w:val="en-US"/>
              </w:rPr>
            </w:pPr>
          </w:p>
          <w:p w:rsidR="00E06B90" w:rsidRPr="001C56F7" w:rsidRDefault="00E06B90" w:rsidP="00BF1F03">
            <w:pPr>
              <w:widowControl w:val="0"/>
              <w:jc w:val="center"/>
              <w:rPr>
                <w:rFonts w:ascii="GHEA Grapalat" w:hAnsi="GHEA Grapalat"/>
                <w:lang w:val="en-US"/>
              </w:rPr>
            </w:pPr>
          </w:p>
          <w:p w:rsidR="00E06B90" w:rsidRDefault="00E06B90" w:rsidP="00BF1F03">
            <w:pPr>
              <w:widowControl w:val="0"/>
              <w:jc w:val="center"/>
              <w:rPr>
                <w:rFonts w:ascii="GHEA Grapalat" w:hAnsi="GHEA Grapalat"/>
                <w:lang w:val="en-US"/>
              </w:rPr>
            </w:pPr>
          </w:p>
          <w:p w:rsidR="00E06B90" w:rsidRPr="001C56F7" w:rsidRDefault="00E06B90" w:rsidP="00BF1F03">
            <w:pPr>
              <w:widowControl w:val="0"/>
              <w:jc w:val="center"/>
              <w:rPr>
                <w:rFonts w:ascii="GHEA Grapalat" w:hAnsi="GHEA Grapalat"/>
                <w:lang w:val="en-US"/>
              </w:rPr>
            </w:pPr>
            <w:r w:rsidRPr="001C56F7">
              <w:rPr>
                <w:rFonts w:ascii="GHEA Grapalat" w:hAnsi="GHEA Grapalat"/>
                <w:lang w:val="en-US"/>
              </w:rPr>
              <w:t>______________________</w:t>
            </w:r>
          </w:p>
          <w:p w:rsidR="00E06B90" w:rsidRPr="001C56F7" w:rsidRDefault="00E06B90" w:rsidP="00BF1F03">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E06B90" w:rsidRPr="00DC4F46" w:rsidRDefault="00E06B90" w:rsidP="00BF1F03">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7F035A" w:rsidRDefault="00092AC5" w:rsidP="00B46D58">
      <w:pPr>
        <w:widowControl w:val="0"/>
        <w:spacing w:after="160"/>
        <w:ind w:firstLine="567"/>
        <w:jc w:val="both"/>
        <w:rPr>
          <w:rFonts w:ascii="GHEA Grapalat" w:hAnsi="GHEA Grapalat"/>
          <w:i/>
          <w:sz w:val="16"/>
          <w:szCs w:val="16"/>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a3"/>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947DB6">
        <w:rPr>
          <w:rFonts w:ascii="GHEA Grapalat" w:hAnsi="GHEA Grapalat"/>
          <w:b/>
          <w:lang w:eastAsia="en-US" w:bidi="ar-SA"/>
        </w:rPr>
        <w:t>L</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947DB6">
        <w:rPr>
          <w:rFonts w:ascii="GHEA Grapalat" w:hAnsi="GHEA Grapalat"/>
          <w:b/>
          <w:lang w:eastAsia="en-US" w:bidi="ar-SA"/>
        </w:rPr>
        <w:t>-20</w:t>
      </w:r>
      <w:r w:rsidR="00565FC8" w:rsidRPr="001C56F7">
        <w:rPr>
          <w:rFonts w:ascii="GHEA Grapalat" w:hAnsi="GHEA Grapalat"/>
          <w:b/>
          <w:lang w:eastAsia="en-US" w:bidi="ar-SA"/>
        </w:rPr>
        <w:t>/0</w:t>
      </w:r>
      <w:r w:rsidR="00947DB6">
        <w:rPr>
          <w:rFonts w:ascii="GHEA Grapalat" w:hAnsi="GHEA Grapalat"/>
          <w:b/>
          <w:lang w:eastAsia="en-US" w:bidi="ar-SA"/>
        </w:rPr>
        <w:t>1</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00DE79A1">
        <w:rPr>
          <w:rFonts w:ascii="GHEA Grapalat" w:hAnsi="GHEA Grapalat"/>
          <w:i/>
          <w:sz w:val="20"/>
          <w:szCs w:val="20"/>
          <w:lang w:val="en-US"/>
        </w:rPr>
        <w:t>20</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bookmarkStart w:id="1" w:name="_GoBack"/>
      <w:bookmarkEnd w:id="1"/>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af6"/>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E15766">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af6"/>
                <w:rFonts w:ascii="GHEA Grapalat" w:hAnsi="GHEA Grapalat"/>
                <w:sz w:val="16"/>
                <w:szCs w:val="16"/>
              </w:rPr>
              <w:footnoteReference w:customMarkFollows="1" w:id="21"/>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w:t>
            </w:r>
            <w:proofErr w:type="spellStart"/>
            <w:r w:rsidRPr="001C56F7">
              <w:rPr>
                <w:rFonts w:ascii="GHEA Grapalat" w:hAnsi="GHEA Grapalat"/>
                <w:sz w:val="16"/>
                <w:szCs w:val="16"/>
              </w:rPr>
              <w:t>драмов</w:t>
            </w:r>
            <w:proofErr w:type="spellEnd"/>
            <w:r w:rsidRPr="001C56F7">
              <w:rPr>
                <w:rFonts w:ascii="GHEA Grapalat" w:hAnsi="GHEA Grapalat"/>
                <w:sz w:val="16"/>
                <w:szCs w:val="16"/>
              </w:rPr>
              <w:t xml:space="preserve">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w:t>
            </w:r>
            <w:proofErr w:type="spellStart"/>
            <w:r w:rsidRPr="001C56F7">
              <w:rPr>
                <w:rFonts w:ascii="GHEA Grapalat" w:hAnsi="GHEA Grapalat"/>
                <w:sz w:val="16"/>
                <w:szCs w:val="16"/>
              </w:rPr>
              <w:t>драмов</w:t>
            </w:r>
            <w:proofErr w:type="spellEnd"/>
            <w:r w:rsidRPr="001C56F7">
              <w:rPr>
                <w:rFonts w:ascii="GHEA Grapalat" w:hAnsi="GHEA Grapalat"/>
                <w:sz w:val="16"/>
                <w:szCs w:val="16"/>
              </w:rPr>
              <w:t xml:space="preserve">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32"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E15766">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af6"/>
                <w:rFonts w:ascii="GHEA Grapalat" w:hAnsi="GHEA Grapalat"/>
                <w:sz w:val="16"/>
                <w:szCs w:val="16"/>
              </w:rPr>
              <w:footnoteReference w:customMarkFollows="1" w:id="22"/>
              <w:t>***</w:t>
            </w:r>
          </w:p>
        </w:tc>
      </w:tr>
      <w:tr w:rsidR="00947DB6" w:rsidRPr="001C56F7" w:rsidTr="009D73E4">
        <w:trPr>
          <w:trHeight w:val="246"/>
        </w:trPr>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1</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15811120</w:t>
            </w:r>
          </w:p>
        </w:tc>
        <w:tc>
          <w:tcPr>
            <w:tcW w:w="1559" w:type="dxa"/>
            <w:vAlign w:val="center"/>
          </w:tcPr>
          <w:p w:rsidR="00947DB6" w:rsidRPr="00336ACC" w:rsidRDefault="00947DB6" w:rsidP="009D73E4">
            <w:pPr>
              <w:jc w:val="center"/>
              <w:rPr>
                <w:rFonts w:ascii="GHEA Grapalat" w:hAnsi="GHEA Grapalat"/>
                <w:sz w:val="20"/>
                <w:szCs w:val="20"/>
                <w:lang w:val="en-US"/>
              </w:rPr>
            </w:pPr>
            <w:r w:rsidRPr="00336ACC">
              <w:rPr>
                <w:rFonts w:ascii="GHEA Grapalat" w:hAnsi="GHEA Grapalat"/>
                <w:sz w:val="20"/>
                <w:szCs w:val="20"/>
              </w:rPr>
              <w:t>хлеб</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Pr="00732A16" w:rsidRDefault="00947DB6" w:rsidP="009D73E4">
            <w:pPr>
              <w:rPr>
                <w:rFonts w:ascii="GHEA Grapalat" w:hAnsi="GHEA Grapalat"/>
                <w:sz w:val="16"/>
                <w:szCs w:val="16"/>
              </w:rPr>
            </w:pPr>
            <w:proofErr w:type="gramStart"/>
            <w:r w:rsidRPr="00616DFC">
              <w:rPr>
                <w:rFonts w:ascii="GHEA Grapalat" w:hAnsi="GHEA Grapalat" w:cs="Sylfaen"/>
                <w:sz w:val="16"/>
                <w:szCs w:val="16"/>
              </w:rPr>
              <w:t>Изготовлен</w:t>
            </w:r>
            <w:proofErr w:type="gramEnd"/>
            <w:r w:rsidRPr="00616DFC">
              <w:rPr>
                <w:rFonts w:ascii="GHEA Grapalat" w:hAnsi="GHEA Grapalat" w:cs="Sylfaen"/>
                <w:sz w:val="16"/>
                <w:szCs w:val="16"/>
              </w:rPr>
              <w:t xml:space="preserve"> из высококачественной пшеничной муки, АСТ 31-99. Безопасность согласно гигиеническим нормам N 2-III-4.9-01-2010 и статье 8 Закона РА «О безопасности пищевых продуктов». Доставка ежедневно до 09:00</w:t>
            </w: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 xml:space="preserve"> 1482</w:t>
            </w:r>
          </w:p>
        </w:tc>
        <w:tc>
          <w:tcPr>
            <w:tcW w:w="1276" w:type="dxa"/>
            <w:vAlign w:val="center"/>
          </w:tcPr>
          <w:p w:rsidR="00947DB6" w:rsidRPr="00E06B90" w:rsidRDefault="00947DB6" w:rsidP="00947DB6">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2</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03211300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рис</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Default="00947DB6" w:rsidP="009D73E4">
            <w:pPr>
              <w:rPr>
                <w:rFonts w:ascii="GHEA Grapalat" w:hAnsi="GHEA Grapalat" w:cs="Sylfaen"/>
                <w:sz w:val="16"/>
                <w:szCs w:val="16"/>
              </w:rPr>
            </w:pPr>
            <w:r w:rsidRPr="00947DB6">
              <w:rPr>
                <w:rFonts w:ascii="GHEA Grapalat" w:hAnsi="GHEA Grapalat" w:cs="Sylfaen"/>
                <w:sz w:val="16"/>
                <w:szCs w:val="16"/>
              </w:rPr>
              <w:t>Белый, крупный, высокий, длинный тип, неразбитый, разделенный по ширине от 1 до 4 типов,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Решение 8 Закона Республики Армения "О безопасности пищевых продуктов" Доставка Ежемесячно</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sidRPr="00C47803">
              <w:rPr>
                <w:rFonts w:ascii="GHEA Grapalat" w:hAnsi="GHEA Grapalat"/>
                <w:sz w:val="18"/>
                <w:szCs w:val="18"/>
              </w:rPr>
              <w:t>1</w:t>
            </w:r>
            <w:r>
              <w:rPr>
                <w:rFonts w:ascii="GHEA Grapalat" w:hAnsi="GHEA Grapalat"/>
                <w:sz w:val="18"/>
                <w:szCs w:val="18"/>
              </w:rPr>
              <w:t>81</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lastRenderedPageBreak/>
              <w:t>3</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15850000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макаронные изделия</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Default="00947DB6" w:rsidP="009D73E4">
            <w:pPr>
              <w:rPr>
                <w:rFonts w:ascii="GHEA Grapalat" w:hAnsi="GHEA Grapalat" w:cs="Sylfaen"/>
                <w:sz w:val="16"/>
                <w:szCs w:val="16"/>
              </w:rPr>
            </w:pPr>
            <w:r w:rsidRPr="008D69CF">
              <w:rPr>
                <w:rFonts w:ascii="GHEA Grapalat" w:hAnsi="GHEA Grapalat"/>
                <w:sz w:val="16"/>
                <w:szCs w:val="16"/>
              </w:rPr>
              <w:t>Макаронные изделия из сырого теста в зависимости от типа и качества муки: A (мука из твердой пшеницы), B (мука из мягкой глазури), B (пшеничная мука для выпечки), жареная и не жареная, ГОСТ 875-92 или эквивалентная. Безопасность в соответствии с N 2-III-4.9-01-2010 гигиеническими нормами и маркировкой Статья 8 Закона РА о безопасности пищевых продуктов</w:t>
            </w:r>
          </w:p>
          <w:p w:rsidR="00947DB6" w:rsidRPr="00732A16" w:rsidRDefault="00947DB6" w:rsidP="009D73E4">
            <w:pPr>
              <w:rPr>
                <w:rFonts w:ascii="GHEA Grapalat" w:hAnsi="GHEA Grapalat"/>
                <w:sz w:val="16"/>
                <w:szCs w:val="16"/>
              </w:rPr>
            </w:pPr>
          </w:p>
        </w:tc>
        <w:tc>
          <w:tcPr>
            <w:tcW w:w="992" w:type="dxa"/>
            <w:vAlign w:val="center"/>
          </w:tcPr>
          <w:p w:rsidR="00947DB6" w:rsidRPr="00616DFC" w:rsidRDefault="00947DB6" w:rsidP="009D73E4">
            <w:pPr>
              <w:jc w:val="center"/>
              <w:rPr>
                <w:rFonts w:ascii="GHEA Grapalat" w:hAnsi="GHEA Grapalat"/>
                <w:i/>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247</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D3046F">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4</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15616000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гречиха</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Pr="00732A16" w:rsidRDefault="00947DB6" w:rsidP="009D73E4">
            <w:pPr>
              <w:rPr>
                <w:rFonts w:ascii="GHEA Grapalat" w:hAnsi="GHEA Grapalat"/>
                <w:sz w:val="16"/>
                <w:szCs w:val="16"/>
              </w:rPr>
            </w:pPr>
            <w:r w:rsidRPr="00947DB6">
              <w:rPr>
                <w:rFonts w:ascii="GHEA Grapalat" w:hAnsi="GHEA Grapalat"/>
                <w:sz w:val="16"/>
                <w:szCs w:val="16"/>
              </w:rPr>
              <w:t>Гречневая крупа I или II сортов, влажность не более 14,0%, крупы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 Доставка Ежемесячно</w:t>
            </w: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165</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5</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03212211</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чечевица</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Pr="00732A16" w:rsidRDefault="00947DB6" w:rsidP="009D73E4">
            <w:pPr>
              <w:rPr>
                <w:rFonts w:ascii="GHEA Grapalat" w:hAnsi="GHEA Grapalat"/>
                <w:sz w:val="16"/>
                <w:szCs w:val="16"/>
              </w:rPr>
            </w:pPr>
            <w:r w:rsidRPr="00947DB6">
              <w:rPr>
                <w:rFonts w:ascii="GHEA Grapalat" w:hAnsi="GHEA Grapalat"/>
                <w:sz w:val="16"/>
                <w:szCs w:val="16"/>
              </w:rPr>
              <w:t>Три типа, однородный, чистый, сухой - влажность не более 14,0-17,0%. Упаковка до 50 кг заводских мешков, срок хранения не менее 70%. Безопасность в соответствии со статьей 8 N 2-III-4.9-01-2010 гигиенических норм и Закона РА о безопасности пищевых продуктов.</w:t>
            </w: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165</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6</w:t>
            </w:r>
          </w:p>
        </w:tc>
        <w:tc>
          <w:tcPr>
            <w:tcW w:w="1701" w:type="dxa"/>
            <w:vAlign w:val="center"/>
          </w:tcPr>
          <w:p w:rsidR="00947DB6" w:rsidRPr="00C47803" w:rsidRDefault="00947DB6" w:rsidP="009D73E4">
            <w:pPr>
              <w:jc w:val="center"/>
              <w:rPr>
                <w:rFonts w:ascii="GHEA Grapalat" w:hAnsi="GHEA Grapalat"/>
                <w:sz w:val="18"/>
                <w:szCs w:val="18"/>
              </w:rPr>
            </w:pPr>
            <w:r>
              <w:rPr>
                <w:rFonts w:ascii="GHEA Grapalat" w:hAnsi="GHEA Grapalat"/>
                <w:sz w:val="18"/>
                <w:szCs w:val="18"/>
              </w:rPr>
              <w:t>15331154</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вафля</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Pr="00947DB6" w:rsidRDefault="00947DB6" w:rsidP="00947DB6">
            <w:pPr>
              <w:rPr>
                <w:rFonts w:ascii="GHEA Grapalat" w:hAnsi="GHEA Grapalat"/>
                <w:sz w:val="16"/>
                <w:szCs w:val="16"/>
              </w:rPr>
            </w:pPr>
            <w:r w:rsidRPr="00947DB6">
              <w:rPr>
                <w:rFonts w:ascii="GHEA Grapalat" w:hAnsi="GHEA Grapalat"/>
                <w:sz w:val="16"/>
                <w:szCs w:val="16"/>
              </w:rPr>
              <w:t>Вафли свежие, с разными вкусами (ядра), жареные.</w:t>
            </w:r>
          </w:p>
          <w:p w:rsidR="00947DB6" w:rsidRPr="00732A16" w:rsidRDefault="00947DB6" w:rsidP="00947DB6">
            <w:pPr>
              <w:rPr>
                <w:rFonts w:ascii="GHEA Grapalat" w:hAnsi="GHEA Grapalat"/>
                <w:sz w:val="16"/>
                <w:szCs w:val="16"/>
              </w:rPr>
            </w:pPr>
            <w:r w:rsidRPr="00947DB6">
              <w:rPr>
                <w:rFonts w:ascii="GHEA Grapalat" w:hAnsi="GHEA Grapalat"/>
                <w:sz w:val="16"/>
                <w:szCs w:val="16"/>
              </w:rPr>
              <w:t>Безопасность и маркировка N 2-III-4.9- 01-2010 гигиенические нормы и статья 8 Закона РА «О безопасности пищевых продуктов» ГОСТ 14031-2014</w:t>
            </w: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99</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7</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15421100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 xml:space="preserve">Подсолнечное масло рафинированное / </w:t>
            </w:r>
            <w:proofErr w:type="gramStart"/>
            <w:r w:rsidRPr="00336ACC">
              <w:rPr>
                <w:rFonts w:ascii="GHEA Grapalat" w:hAnsi="GHEA Grapalat"/>
                <w:sz w:val="20"/>
                <w:szCs w:val="20"/>
              </w:rPr>
              <w:t>рафинированное</w:t>
            </w:r>
            <w:proofErr w:type="gramEnd"/>
            <w:r w:rsidRPr="00336ACC">
              <w:rPr>
                <w:rFonts w:ascii="GHEA Grapalat" w:hAnsi="GHEA Grapalat"/>
                <w:sz w:val="20"/>
                <w:szCs w:val="20"/>
              </w:rPr>
              <w:t xml:space="preserve"> /</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Default="00947DB6" w:rsidP="009D73E4">
            <w:pPr>
              <w:rPr>
                <w:rFonts w:ascii="GHEA Grapalat" w:hAnsi="GHEA Grapalat" w:cs="Sylfaen"/>
                <w:sz w:val="16"/>
                <w:szCs w:val="16"/>
              </w:rPr>
            </w:pPr>
            <w:r w:rsidRPr="00947DB6">
              <w:rPr>
                <w:rFonts w:ascii="GHEA Grapalat" w:hAnsi="GHEA Grapalat" w:cs="Sylfaen"/>
                <w:sz w:val="16"/>
                <w:szCs w:val="16"/>
              </w:rPr>
              <w:t xml:space="preserve">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безопасности пищевых продуктов. </w:t>
            </w:r>
            <w:r w:rsidRPr="00947DB6">
              <w:rPr>
                <w:rFonts w:ascii="GHEA Grapalat" w:hAnsi="GHEA Grapalat" w:cs="Sylfaen"/>
                <w:sz w:val="16"/>
                <w:szCs w:val="16"/>
              </w:rPr>
              <w:lastRenderedPageBreak/>
              <w:t>Доставка Ежемесячно</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lastRenderedPageBreak/>
              <w:t>литр</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widowControl w:val="0"/>
              <w:jc w:val="center"/>
              <w:rPr>
                <w:rFonts w:ascii="GHEA Grapalat" w:hAnsi="GHEA Grapalat"/>
                <w:sz w:val="18"/>
                <w:szCs w:val="18"/>
              </w:rPr>
            </w:pPr>
            <w:r>
              <w:rPr>
                <w:rFonts w:ascii="GHEA Grapalat" w:hAnsi="GHEA Grapalat"/>
                <w:sz w:val="18"/>
                <w:szCs w:val="18"/>
              </w:rPr>
              <w:t>165</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lastRenderedPageBreak/>
              <w:t>8</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15112150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Куриная грудка</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Pr="00732A16" w:rsidRDefault="00947DB6" w:rsidP="009D73E4">
            <w:pPr>
              <w:rPr>
                <w:rFonts w:ascii="GHEA Grapalat" w:hAnsi="GHEA Grapalat"/>
                <w:sz w:val="16"/>
                <w:szCs w:val="16"/>
              </w:rPr>
            </w:pPr>
            <w:r w:rsidRPr="00947DB6">
              <w:rPr>
                <w:rFonts w:ascii="GHEA Grapalat" w:hAnsi="GHEA Grapalat"/>
                <w:sz w:val="16"/>
                <w:szCs w:val="16"/>
              </w:rPr>
              <w:t>Куриная грудка замороженная, местная, полная, без побочных эффектов. Упаковка с полиэтиленовой пленкой, покрытой этиленовой пленкой. Статья 8 Закона РА «О мясе и технической мясе и безопасности пищевых продуктов». Доставка еженедельно</w:t>
            </w: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widowControl w:val="0"/>
              <w:jc w:val="center"/>
              <w:rPr>
                <w:rFonts w:ascii="GHEA Grapalat" w:hAnsi="GHEA Grapalat"/>
                <w:sz w:val="18"/>
                <w:szCs w:val="18"/>
              </w:rPr>
            </w:pPr>
            <w:r>
              <w:rPr>
                <w:rFonts w:ascii="GHEA Grapalat" w:hAnsi="GHEA Grapalat"/>
                <w:sz w:val="18"/>
                <w:szCs w:val="18"/>
              </w:rPr>
              <w:t>296</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9</w:t>
            </w:r>
          </w:p>
        </w:tc>
        <w:tc>
          <w:tcPr>
            <w:tcW w:w="1701" w:type="dxa"/>
            <w:vAlign w:val="center"/>
          </w:tcPr>
          <w:p w:rsidR="00947DB6" w:rsidRPr="00E44935" w:rsidRDefault="00947DB6" w:rsidP="009D73E4">
            <w:pPr>
              <w:jc w:val="center"/>
              <w:rPr>
                <w:rFonts w:ascii="GHEA Grapalat" w:hAnsi="GHEA Grapalat"/>
                <w:sz w:val="16"/>
                <w:szCs w:val="16"/>
              </w:rPr>
            </w:pPr>
            <w:r w:rsidRPr="00E44935">
              <w:rPr>
                <w:rFonts w:ascii="GHEA Grapalat" w:hAnsi="GHEA Grapalat" w:cs="Arial"/>
                <w:sz w:val="16"/>
                <w:szCs w:val="16"/>
              </w:rPr>
              <w:t>15320000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Натуральный сок</w:t>
            </w:r>
          </w:p>
        </w:tc>
        <w:tc>
          <w:tcPr>
            <w:tcW w:w="936" w:type="dxa"/>
            <w:vAlign w:val="center"/>
          </w:tcPr>
          <w:p w:rsidR="00947DB6" w:rsidRPr="001C56F7" w:rsidRDefault="00947DB6" w:rsidP="009D73E4">
            <w:pPr>
              <w:widowControl w:val="0"/>
              <w:jc w:val="center"/>
              <w:rPr>
                <w:rFonts w:ascii="GHEA Grapalat" w:hAnsi="GHEA Grapalat"/>
                <w:sz w:val="16"/>
                <w:szCs w:val="16"/>
              </w:rPr>
            </w:pPr>
          </w:p>
        </w:tc>
        <w:tc>
          <w:tcPr>
            <w:tcW w:w="3261" w:type="dxa"/>
            <w:vAlign w:val="center"/>
          </w:tcPr>
          <w:p w:rsidR="00947DB6" w:rsidRPr="00732A16" w:rsidRDefault="00947DB6" w:rsidP="009D73E4">
            <w:pPr>
              <w:rPr>
                <w:rFonts w:ascii="GHEA Grapalat" w:hAnsi="GHEA Grapalat"/>
                <w:sz w:val="16"/>
                <w:szCs w:val="16"/>
              </w:rPr>
            </w:pPr>
            <w:r w:rsidRPr="00947DB6">
              <w:rPr>
                <w:rFonts w:ascii="GHEA Grapalat" w:hAnsi="GHEA Grapalat"/>
                <w:sz w:val="16"/>
                <w:szCs w:val="16"/>
              </w:rPr>
              <w:t>Они используются для приготовления натуральных соков: свежие фрукты и ягоды, сахар по ГОСТ 21, вода питьевая по санитарным нормам и правилам N2-111-42-1, пища лимонная кислотная по ГОСТ 908, емкость до 1,0 л, стеклянная тара Метка на контейнере для компоста должна содержать метку на дату истечения срока годности. Соответствует положениям МПК 021/2011 «О безопасности пищевых продуктов» МПК 022/2011 «О маркировке пищевых продуктов». Основная масса плодов высушена не менее чем на 13%, растворимое сухое вещество в массе должно быть не менее 12%, стерилизовано.</w:t>
            </w: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литр</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4A5D95" w:rsidRDefault="00947DB6" w:rsidP="00D3046F">
            <w:pPr>
              <w:jc w:val="center"/>
              <w:rPr>
                <w:rFonts w:ascii="Calibri" w:hAnsi="Calibri" w:cs="Calibri"/>
                <w:color w:val="000000"/>
                <w:sz w:val="18"/>
                <w:szCs w:val="18"/>
              </w:rPr>
            </w:pPr>
            <w:r>
              <w:rPr>
                <w:rFonts w:ascii="Calibri" w:hAnsi="Calibri" w:cs="Calibri"/>
                <w:color w:val="000000"/>
                <w:sz w:val="18"/>
                <w:szCs w:val="18"/>
              </w:rPr>
              <w:t>329</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D3046F">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10</w:t>
            </w:r>
          </w:p>
        </w:tc>
        <w:tc>
          <w:tcPr>
            <w:tcW w:w="1701" w:type="dxa"/>
            <w:vAlign w:val="center"/>
          </w:tcPr>
          <w:p w:rsidR="00947DB6" w:rsidRPr="00C47803" w:rsidRDefault="00947DB6" w:rsidP="009D73E4">
            <w:pPr>
              <w:jc w:val="center"/>
              <w:rPr>
                <w:rFonts w:ascii="GHEA Grapalat" w:hAnsi="GHEA Grapalat"/>
                <w:sz w:val="18"/>
                <w:szCs w:val="18"/>
              </w:rPr>
            </w:pPr>
            <w:r>
              <w:rPr>
                <w:rFonts w:ascii="GHEA Grapalat" w:hAnsi="GHEA Grapalat"/>
                <w:sz w:val="18"/>
                <w:szCs w:val="18"/>
              </w:rPr>
              <w:t>03221113</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Красная фасоль</w:t>
            </w:r>
          </w:p>
        </w:tc>
        <w:tc>
          <w:tcPr>
            <w:tcW w:w="936" w:type="dxa"/>
            <w:vAlign w:val="center"/>
          </w:tcPr>
          <w:p w:rsidR="00947DB6" w:rsidRPr="00FA4495" w:rsidRDefault="00947DB6" w:rsidP="009D73E4">
            <w:pPr>
              <w:widowControl w:val="0"/>
              <w:jc w:val="center"/>
              <w:rPr>
                <w:rFonts w:ascii="GHEA Grapalat" w:hAnsi="GHEA Grapalat"/>
                <w:i/>
                <w:sz w:val="18"/>
                <w:szCs w:val="18"/>
              </w:rPr>
            </w:pPr>
          </w:p>
        </w:tc>
        <w:tc>
          <w:tcPr>
            <w:tcW w:w="3261" w:type="dxa"/>
            <w:vAlign w:val="center"/>
          </w:tcPr>
          <w:p w:rsidR="00947DB6" w:rsidRDefault="00947DB6" w:rsidP="009D73E4">
            <w:pPr>
              <w:rPr>
                <w:rFonts w:ascii="GHEA Grapalat" w:hAnsi="GHEA Grapalat" w:cs="Sylfaen"/>
                <w:sz w:val="16"/>
                <w:szCs w:val="16"/>
              </w:rPr>
            </w:pPr>
            <w:r w:rsidRPr="00947DB6">
              <w:rPr>
                <w:rFonts w:ascii="GHEA Grapalat" w:hAnsi="GHEA Grapalat" w:cs="Sylfaen"/>
                <w:sz w:val="16"/>
                <w:szCs w:val="16"/>
              </w:rPr>
              <w:t>Цвет бобов однотонный, светлый, сухой: влажность не более 15% или средняя сухость (15,1-18,0%). Безопасность согласно гигиеническим нормам N 8-III-4.9-01-2010, ст. 8 Закона РА о безопасности пищевых продуктов. Срок годности не менее 50%</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33</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11</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15310000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картофель</w:t>
            </w:r>
          </w:p>
        </w:tc>
        <w:tc>
          <w:tcPr>
            <w:tcW w:w="936" w:type="dxa"/>
            <w:vAlign w:val="center"/>
          </w:tcPr>
          <w:p w:rsidR="00947DB6" w:rsidRPr="00FA4495" w:rsidRDefault="00947DB6" w:rsidP="009D73E4">
            <w:pPr>
              <w:widowControl w:val="0"/>
              <w:jc w:val="center"/>
              <w:rPr>
                <w:rFonts w:ascii="GHEA Grapalat" w:hAnsi="GHEA Grapalat"/>
                <w:i/>
                <w:sz w:val="18"/>
                <w:szCs w:val="18"/>
              </w:rPr>
            </w:pPr>
          </w:p>
        </w:tc>
        <w:tc>
          <w:tcPr>
            <w:tcW w:w="3261" w:type="dxa"/>
            <w:vAlign w:val="center"/>
          </w:tcPr>
          <w:p w:rsidR="00947DB6" w:rsidRDefault="00947DB6" w:rsidP="009D73E4">
            <w:pPr>
              <w:rPr>
                <w:rFonts w:ascii="GHEA Grapalat" w:hAnsi="GHEA Grapalat"/>
                <w:sz w:val="16"/>
                <w:szCs w:val="16"/>
              </w:rPr>
            </w:pPr>
            <w:proofErr w:type="gramStart"/>
            <w:r w:rsidRPr="00947DB6">
              <w:rPr>
                <w:rFonts w:ascii="GHEA Grapalat" w:hAnsi="GHEA Grapalat"/>
                <w:sz w:val="16"/>
                <w:szCs w:val="16"/>
              </w:rPr>
              <w:t>Ранние и поздние, I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w:t>
            </w:r>
            <w:proofErr w:type="gramEnd"/>
            <w:r w:rsidRPr="00947DB6">
              <w:rPr>
                <w:rFonts w:ascii="GHEA Grapalat" w:hAnsi="GHEA Grapalat"/>
                <w:sz w:val="16"/>
                <w:szCs w:val="16"/>
              </w:rPr>
              <w:t xml:space="preserve">) </w:t>
            </w:r>
            <w:proofErr w:type="gramStart"/>
            <w:r w:rsidRPr="00947DB6">
              <w:rPr>
                <w:rFonts w:ascii="GHEA Grapalat" w:hAnsi="GHEA Grapalat"/>
                <w:sz w:val="16"/>
                <w:szCs w:val="16"/>
              </w:rPr>
              <w:t>см</w:t>
            </w:r>
            <w:proofErr w:type="gramEnd"/>
            <w:r w:rsidRPr="00947DB6">
              <w:rPr>
                <w:rFonts w:ascii="GHEA Grapalat" w:hAnsi="GHEA Grapalat"/>
                <w:sz w:val="16"/>
                <w:szCs w:val="16"/>
              </w:rPr>
              <w:t xml:space="preserve"> 20 %. Различная чистота - не менее 90%, упаковка без упаковки. Безопасность и </w:t>
            </w:r>
            <w:r w:rsidRPr="00947DB6">
              <w:rPr>
                <w:rFonts w:ascii="GHEA Grapalat" w:hAnsi="GHEA Grapalat"/>
                <w:sz w:val="16"/>
                <w:szCs w:val="16"/>
              </w:rPr>
              <w:lastRenderedPageBreak/>
              <w:t xml:space="preserve">маркировка согласно Правительству РА 2006 Статья 8 Закона РА «О свежих фруктах и </w:t>
            </w:r>
            <w:r w:rsidRPr="00947DB6">
              <w:rPr>
                <w:rFonts w:ascii="Cambria Math" w:hAnsi="Cambria Math" w:cs="Cambria Math"/>
                <w:sz w:val="16"/>
                <w:szCs w:val="16"/>
              </w:rPr>
              <w:t>​​</w:t>
            </w:r>
            <w:r w:rsidRPr="00947DB6">
              <w:rPr>
                <w:rFonts w:ascii="GHEA Grapalat" w:hAnsi="GHEA Grapalat" w:cs="GHEA Grapalat"/>
                <w:sz w:val="16"/>
                <w:szCs w:val="16"/>
              </w:rPr>
              <w:t>овощах»</w:t>
            </w:r>
            <w:r w:rsidRPr="00947DB6">
              <w:rPr>
                <w:rFonts w:ascii="GHEA Grapalat" w:hAnsi="GHEA Grapalat"/>
                <w:sz w:val="16"/>
                <w:szCs w:val="16"/>
              </w:rPr>
              <w:t xml:space="preserve"> </w:t>
            </w:r>
            <w:r w:rsidRPr="00947DB6">
              <w:rPr>
                <w:rFonts w:ascii="GHEA Grapalat" w:hAnsi="GHEA Grapalat" w:cs="GHEA Grapalat"/>
                <w:sz w:val="16"/>
                <w:szCs w:val="16"/>
              </w:rPr>
              <w:t>и</w:t>
            </w:r>
            <w:r w:rsidRPr="00947DB6">
              <w:rPr>
                <w:rFonts w:ascii="GHEA Grapalat" w:hAnsi="GHEA Grapalat"/>
                <w:sz w:val="16"/>
                <w:szCs w:val="16"/>
              </w:rPr>
              <w:t xml:space="preserve"> </w:t>
            </w:r>
            <w:r w:rsidRPr="00947DB6">
              <w:rPr>
                <w:rFonts w:ascii="GHEA Grapalat" w:hAnsi="GHEA Grapalat" w:cs="GHEA Grapalat"/>
                <w:sz w:val="16"/>
                <w:szCs w:val="16"/>
              </w:rPr>
              <w:t>статья</w:t>
            </w:r>
            <w:r w:rsidRPr="00947DB6">
              <w:rPr>
                <w:rFonts w:ascii="GHEA Grapalat" w:hAnsi="GHEA Grapalat"/>
                <w:sz w:val="16"/>
                <w:szCs w:val="16"/>
              </w:rPr>
              <w:t xml:space="preserve"> 8 </w:t>
            </w:r>
            <w:r w:rsidRPr="00947DB6">
              <w:rPr>
                <w:rFonts w:ascii="GHEA Grapalat" w:hAnsi="GHEA Grapalat" w:cs="GHEA Grapalat"/>
                <w:sz w:val="16"/>
                <w:szCs w:val="16"/>
              </w:rPr>
              <w:t>Закона</w:t>
            </w:r>
            <w:r w:rsidRPr="00947DB6">
              <w:rPr>
                <w:rFonts w:ascii="GHEA Grapalat" w:hAnsi="GHEA Grapalat"/>
                <w:sz w:val="16"/>
                <w:szCs w:val="16"/>
              </w:rPr>
              <w:t xml:space="preserve"> </w:t>
            </w:r>
            <w:r w:rsidRPr="00947DB6">
              <w:rPr>
                <w:rFonts w:ascii="GHEA Grapalat" w:hAnsi="GHEA Grapalat" w:cs="GHEA Grapalat"/>
                <w:sz w:val="16"/>
                <w:szCs w:val="16"/>
              </w:rPr>
              <w:t>РА</w:t>
            </w:r>
            <w:r w:rsidRPr="00947DB6">
              <w:rPr>
                <w:rFonts w:ascii="GHEA Grapalat" w:hAnsi="GHEA Grapalat"/>
                <w:sz w:val="16"/>
                <w:szCs w:val="16"/>
              </w:rPr>
              <w:t xml:space="preserve"> </w:t>
            </w:r>
            <w:r w:rsidRPr="00947DB6">
              <w:rPr>
                <w:rFonts w:ascii="GHEA Grapalat" w:hAnsi="GHEA Grapalat" w:cs="GHEA Grapalat"/>
                <w:sz w:val="16"/>
                <w:szCs w:val="16"/>
              </w:rPr>
              <w:t>«О</w:t>
            </w:r>
            <w:r w:rsidRPr="00947DB6">
              <w:rPr>
                <w:rFonts w:ascii="GHEA Grapalat" w:hAnsi="GHEA Grapalat"/>
                <w:sz w:val="16"/>
                <w:szCs w:val="16"/>
              </w:rPr>
              <w:t xml:space="preserve"> </w:t>
            </w:r>
            <w:r w:rsidRPr="00947DB6">
              <w:rPr>
                <w:rFonts w:ascii="GHEA Grapalat" w:hAnsi="GHEA Grapalat" w:cs="GHEA Grapalat"/>
                <w:sz w:val="16"/>
                <w:szCs w:val="16"/>
              </w:rPr>
              <w:t>безопасности</w:t>
            </w:r>
            <w:r w:rsidRPr="00947DB6">
              <w:rPr>
                <w:rFonts w:ascii="GHEA Grapalat" w:hAnsi="GHEA Grapalat"/>
                <w:sz w:val="16"/>
                <w:szCs w:val="16"/>
              </w:rPr>
              <w:t xml:space="preserve"> </w:t>
            </w:r>
            <w:r w:rsidRPr="00947DB6">
              <w:rPr>
                <w:rFonts w:ascii="GHEA Grapalat" w:hAnsi="GHEA Grapalat" w:cs="GHEA Grapalat"/>
                <w:sz w:val="16"/>
                <w:szCs w:val="16"/>
              </w:rPr>
              <w:t>пищевых</w:t>
            </w:r>
            <w:r w:rsidRPr="00947DB6">
              <w:rPr>
                <w:rFonts w:ascii="GHEA Grapalat" w:hAnsi="GHEA Grapalat"/>
                <w:sz w:val="16"/>
                <w:szCs w:val="16"/>
              </w:rPr>
              <w:t xml:space="preserve"> </w:t>
            </w:r>
            <w:r w:rsidRPr="00947DB6">
              <w:rPr>
                <w:rFonts w:ascii="GHEA Grapalat" w:hAnsi="GHEA Grapalat" w:cs="GHEA Grapalat"/>
                <w:sz w:val="16"/>
                <w:szCs w:val="16"/>
              </w:rPr>
              <w:t>продуктов»</w:t>
            </w:r>
            <w:r w:rsidRPr="00947DB6">
              <w:rPr>
                <w:rFonts w:ascii="GHEA Grapalat" w:hAnsi="GHEA Grapalat"/>
                <w:sz w:val="16"/>
                <w:szCs w:val="16"/>
              </w:rPr>
              <w:t xml:space="preserve">, </w:t>
            </w:r>
            <w:r w:rsidRPr="00947DB6">
              <w:rPr>
                <w:rFonts w:ascii="GHEA Grapalat" w:hAnsi="GHEA Grapalat" w:cs="GHEA Grapalat"/>
                <w:sz w:val="16"/>
                <w:szCs w:val="16"/>
              </w:rPr>
              <w:t>утвержд</w:t>
            </w:r>
            <w:r w:rsidRPr="00947DB6">
              <w:rPr>
                <w:rFonts w:ascii="GHEA Grapalat" w:hAnsi="GHEA Grapalat"/>
                <w:sz w:val="16"/>
                <w:szCs w:val="16"/>
              </w:rPr>
              <w:t>енная Указом № 1913-N от 21 декабря.</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lastRenderedPageBreak/>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329</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947DB6">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lastRenderedPageBreak/>
              <w:t>12</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03221200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Пшеничная мука</w:t>
            </w:r>
          </w:p>
        </w:tc>
        <w:tc>
          <w:tcPr>
            <w:tcW w:w="936" w:type="dxa"/>
            <w:vAlign w:val="center"/>
          </w:tcPr>
          <w:p w:rsidR="00947DB6" w:rsidRPr="00FA4495" w:rsidRDefault="00947DB6" w:rsidP="009D73E4">
            <w:pPr>
              <w:widowControl w:val="0"/>
              <w:jc w:val="center"/>
              <w:rPr>
                <w:rFonts w:ascii="GHEA Grapalat" w:hAnsi="GHEA Grapalat"/>
                <w:i/>
                <w:sz w:val="18"/>
                <w:szCs w:val="18"/>
              </w:rPr>
            </w:pPr>
          </w:p>
        </w:tc>
        <w:tc>
          <w:tcPr>
            <w:tcW w:w="3261" w:type="dxa"/>
            <w:vAlign w:val="center"/>
          </w:tcPr>
          <w:p w:rsidR="00947DB6" w:rsidRDefault="00947DB6" w:rsidP="009D73E4">
            <w:pPr>
              <w:rPr>
                <w:rFonts w:ascii="GHEA Grapalat" w:hAnsi="GHEA Grapalat" w:cs="Sylfaen"/>
                <w:sz w:val="16"/>
                <w:szCs w:val="16"/>
              </w:rPr>
            </w:pPr>
            <w:r w:rsidRPr="00947DB6">
              <w:rPr>
                <w:rFonts w:ascii="GHEA Grapalat" w:hAnsi="GHEA Grapalat" w:cs="Sylfaen"/>
                <w:sz w:val="16"/>
                <w:szCs w:val="16"/>
              </w:rPr>
              <w:t>Характерна пшеничная мука, без запаха и вкуса. Без кислотности и горечи, без гнили и плесени. Содержание влаги - не более 15%, металломагнитных смесей - не более 3,0%, зольности - 0,55% по сухому веществу, сырого клея - не менее 28,0%. АСТ 280-2007. Безопасность и маркировка Статья 2 норм гигиены N 2-III-4.9-01-2010 и Закона РА о безопасности пищевых продуктов.</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33</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947DB6">
              <w:rPr>
                <w:rFonts w:ascii="GHEA Grapalat" w:hAnsi="GHEA Grapalat"/>
                <w:i/>
                <w:sz w:val="16"/>
                <w:szCs w:val="16"/>
              </w:rPr>
              <w:t>Первая доставка будет произведена после заключения договора</w:t>
            </w:r>
          </w:p>
        </w:tc>
      </w:tr>
      <w:tr w:rsidR="00947DB6" w:rsidRPr="001C56F7" w:rsidTr="009D73E4">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13</w:t>
            </w:r>
          </w:p>
        </w:tc>
        <w:tc>
          <w:tcPr>
            <w:tcW w:w="1701" w:type="dxa"/>
            <w:vAlign w:val="center"/>
          </w:tcPr>
          <w:p w:rsidR="00947DB6" w:rsidRPr="00C47803" w:rsidRDefault="00947DB6" w:rsidP="009D73E4">
            <w:pPr>
              <w:jc w:val="center"/>
              <w:rPr>
                <w:rFonts w:ascii="GHEA Grapalat" w:hAnsi="GHEA Grapalat"/>
                <w:sz w:val="18"/>
                <w:szCs w:val="18"/>
              </w:rPr>
            </w:pPr>
            <w:r w:rsidRPr="00C47803">
              <w:rPr>
                <w:rFonts w:ascii="GHEA Grapalat" w:hAnsi="GHEA Grapalat"/>
                <w:sz w:val="18"/>
                <w:szCs w:val="18"/>
              </w:rPr>
              <w:t>15872400</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соль</w:t>
            </w:r>
          </w:p>
        </w:tc>
        <w:tc>
          <w:tcPr>
            <w:tcW w:w="936" w:type="dxa"/>
            <w:vAlign w:val="center"/>
          </w:tcPr>
          <w:p w:rsidR="00947DB6" w:rsidRPr="00FA4495" w:rsidRDefault="00947DB6" w:rsidP="009D73E4">
            <w:pPr>
              <w:widowControl w:val="0"/>
              <w:jc w:val="center"/>
              <w:rPr>
                <w:rFonts w:ascii="GHEA Grapalat" w:hAnsi="GHEA Grapalat"/>
                <w:i/>
                <w:sz w:val="18"/>
                <w:szCs w:val="18"/>
              </w:rPr>
            </w:pPr>
          </w:p>
        </w:tc>
        <w:tc>
          <w:tcPr>
            <w:tcW w:w="3261" w:type="dxa"/>
            <w:vAlign w:val="center"/>
          </w:tcPr>
          <w:p w:rsidR="00947DB6" w:rsidRDefault="00947DB6" w:rsidP="009D73E4">
            <w:pPr>
              <w:rPr>
                <w:rFonts w:ascii="GHEA Grapalat" w:hAnsi="GHEA Grapalat" w:cs="Sylfaen"/>
                <w:sz w:val="16"/>
                <w:szCs w:val="16"/>
              </w:rPr>
            </w:pPr>
            <w:r w:rsidRPr="00947DB6">
              <w:rPr>
                <w:rFonts w:ascii="GHEA Grapalat" w:hAnsi="GHEA Grapalat" w:cs="Sylfaen"/>
                <w:sz w:val="16"/>
                <w:szCs w:val="16"/>
              </w:rPr>
              <w:t>Соль кормовая высокого качества, йодированная, АСТ 239-2005. Срок годности не менее 12 месяцев с даты изготовления.</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widowControl w:val="0"/>
              <w:rPr>
                <w:rFonts w:ascii="GHEA Grapalat" w:hAnsi="GHEA Grapalat"/>
                <w:sz w:val="18"/>
                <w:szCs w:val="18"/>
              </w:rPr>
            </w:pPr>
            <w:r>
              <w:rPr>
                <w:rFonts w:ascii="GHEA Grapalat" w:hAnsi="GHEA Grapalat"/>
                <w:sz w:val="18"/>
                <w:szCs w:val="18"/>
              </w:rPr>
              <w:t xml:space="preserve">   33</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947DB6">
              <w:rPr>
                <w:rFonts w:ascii="GHEA Grapalat" w:hAnsi="GHEA Grapalat"/>
                <w:i/>
                <w:sz w:val="16"/>
                <w:szCs w:val="16"/>
              </w:rPr>
              <w:t>Первая доставка будет произведена после заключения договора</w:t>
            </w:r>
          </w:p>
        </w:tc>
      </w:tr>
      <w:tr w:rsidR="00947DB6" w:rsidRPr="001C56F7" w:rsidTr="00D3046F">
        <w:tc>
          <w:tcPr>
            <w:tcW w:w="1589" w:type="dxa"/>
            <w:vAlign w:val="center"/>
          </w:tcPr>
          <w:p w:rsidR="00947DB6" w:rsidRPr="00AA608E" w:rsidRDefault="00947DB6" w:rsidP="009D73E4">
            <w:pPr>
              <w:jc w:val="center"/>
              <w:rPr>
                <w:rFonts w:ascii="GHEA Grapalat" w:hAnsi="GHEA Grapalat"/>
                <w:sz w:val="20"/>
              </w:rPr>
            </w:pPr>
            <w:r w:rsidRPr="00AA608E">
              <w:rPr>
                <w:rFonts w:ascii="GHEA Grapalat" w:hAnsi="GHEA Grapalat"/>
                <w:sz w:val="20"/>
              </w:rPr>
              <w:t>14</w:t>
            </w:r>
          </w:p>
        </w:tc>
        <w:tc>
          <w:tcPr>
            <w:tcW w:w="1701" w:type="dxa"/>
            <w:vAlign w:val="center"/>
          </w:tcPr>
          <w:p w:rsidR="00947DB6" w:rsidRPr="00C47803" w:rsidRDefault="00947DB6" w:rsidP="009D73E4">
            <w:pPr>
              <w:jc w:val="center"/>
              <w:rPr>
                <w:rFonts w:ascii="GHEA Grapalat" w:hAnsi="GHEA Grapalat"/>
                <w:sz w:val="18"/>
                <w:szCs w:val="18"/>
              </w:rPr>
            </w:pPr>
            <w:r>
              <w:rPr>
                <w:rFonts w:ascii="GHEA Grapalat" w:hAnsi="GHEA Grapalat"/>
                <w:sz w:val="18"/>
                <w:szCs w:val="18"/>
              </w:rPr>
              <w:t>15431111</w:t>
            </w:r>
          </w:p>
        </w:tc>
        <w:tc>
          <w:tcPr>
            <w:tcW w:w="1559" w:type="dxa"/>
            <w:vAlign w:val="center"/>
          </w:tcPr>
          <w:p w:rsidR="00947DB6" w:rsidRPr="00336ACC" w:rsidRDefault="00947DB6" w:rsidP="009D73E4">
            <w:pPr>
              <w:jc w:val="center"/>
              <w:rPr>
                <w:rFonts w:ascii="GHEA Grapalat" w:hAnsi="GHEA Grapalat"/>
                <w:sz w:val="20"/>
                <w:szCs w:val="20"/>
              </w:rPr>
            </w:pPr>
            <w:r w:rsidRPr="00336ACC">
              <w:rPr>
                <w:rFonts w:ascii="GHEA Grapalat" w:hAnsi="GHEA Grapalat"/>
                <w:sz w:val="20"/>
                <w:szCs w:val="20"/>
              </w:rPr>
              <w:t>печенье</w:t>
            </w:r>
          </w:p>
        </w:tc>
        <w:tc>
          <w:tcPr>
            <w:tcW w:w="936" w:type="dxa"/>
            <w:vAlign w:val="center"/>
          </w:tcPr>
          <w:p w:rsidR="00947DB6" w:rsidRPr="00FA4495" w:rsidRDefault="00947DB6" w:rsidP="009D73E4">
            <w:pPr>
              <w:widowControl w:val="0"/>
              <w:jc w:val="center"/>
              <w:rPr>
                <w:rFonts w:ascii="GHEA Grapalat" w:hAnsi="GHEA Grapalat"/>
                <w:i/>
                <w:sz w:val="18"/>
                <w:szCs w:val="18"/>
              </w:rPr>
            </w:pPr>
          </w:p>
        </w:tc>
        <w:tc>
          <w:tcPr>
            <w:tcW w:w="3261" w:type="dxa"/>
            <w:vAlign w:val="center"/>
          </w:tcPr>
          <w:p w:rsidR="00947DB6" w:rsidRDefault="00947DB6" w:rsidP="009D73E4">
            <w:pPr>
              <w:rPr>
                <w:rFonts w:ascii="GHEA Grapalat" w:hAnsi="GHEA Grapalat"/>
                <w:sz w:val="16"/>
                <w:szCs w:val="16"/>
              </w:rPr>
            </w:pPr>
            <w:r w:rsidRPr="00947DB6">
              <w:rPr>
                <w:rFonts w:ascii="GHEA Grapalat" w:hAnsi="GHEA Grapalat"/>
                <w:sz w:val="16"/>
                <w:szCs w:val="16"/>
              </w:rPr>
              <w:t>Изготовлено из молока и сахара, содержание сахара от 20% до 27%, содержание жира от 3% до 30%. GOST15810-96. Безопасность и маркировка Статья 2 гигиенических норм N 2-III-4.9-01-2010 и Закона РА «О безопасности пищевых продуктов».</w:t>
            </w:r>
          </w:p>
          <w:p w:rsidR="00947DB6" w:rsidRPr="00732A16" w:rsidRDefault="00947DB6" w:rsidP="009D73E4">
            <w:pPr>
              <w:rPr>
                <w:rFonts w:ascii="GHEA Grapalat" w:hAnsi="GHEA Grapalat"/>
                <w:sz w:val="16"/>
                <w:szCs w:val="16"/>
              </w:rPr>
            </w:pPr>
          </w:p>
        </w:tc>
        <w:tc>
          <w:tcPr>
            <w:tcW w:w="992" w:type="dxa"/>
            <w:vAlign w:val="center"/>
          </w:tcPr>
          <w:p w:rsidR="00947DB6" w:rsidRPr="00E06B90" w:rsidRDefault="00947DB6" w:rsidP="009D73E4">
            <w:pPr>
              <w:jc w:val="center"/>
              <w:rPr>
                <w:rFonts w:ascii="GHEA Grapalat" w:hAnsi="GHEA Grapalat"/>
                <w:sz w:val="16"/>
                <w:szCs w:val="16"/>
                <w:lang w:val="en-US"/>
              </w:rPr>
            </w:pPr>
            <w:proofErr w:type="spellStart"/>
            <w:r>
              <w:rPr>
                <w:rFonts w:ascii="GHEA Grapalat" w:hAnsi="GHEA Grapalat" w:cs="Arial"/>
                <w:sz w:val="16"/>
                <w:szCs w:val="16"/>
                <w:lang w:val="en-US"/>
              </w:rPr>
              <w:t>кг</w:t>
            </w:r>
            <w:proofErr w:type="spellEnd"/>
          </w:p>
        </w:tc>
        <w:tc>
          <w:tcPr>
            <w:tcW w:w="709" w:type="dxa"/>
            <w:vAlign w:val="center"/>
          </w:tcPr>
          <w:p w:rsidR="00947DB6" w:rsidRPr="00732A16" w:rsidRDefault="00947DB6" w:rsidP="009D73E4">
            <w:pPr>
              <w:jc w:val="center"/>
              <w:rPr>
                <w:rFonts w:ascii="GHEA Grapalat" w:hAnsi="GHEA Grapalat" w:cs="Calibri"/>
                <w:color w:val="000000"/>
                <w:sz w:val="16"/>
                <w:szCs w:val="16"/>
              </w:rPr>
            </w:pPr>
          </w:p>
        </w:tc>
        <w:tc>
          <w:tcPr>
            <w:tcW w:w="693" w:type="dxa"/>
            <w:vAlign w:val="center"/>
          </w:tcPr>
          <w:p w:rsidR="00947DB6" w:rsidRPr="00732A16" w:rsidRDefault="00947DB6" w:rsidP="009D73E4">
            <w:pPr>
              <w:jc w:val="right"/>
              <w:rPr>
                <w:rFonts w:ascii="GHEA Grapalat" w:hAnsi="GHEA Grapalat"/>
                <w:sz w:val="16"/>
                <w:szCs w:val="16"/>
              </w:rPr>
            </w:pPr>
          </w:p>
        </w:tc>
        <w:tc>
          <w:tcPr>
            <w:tcW w:w="992" w:type="dxa"/>
            <w:vAlign w:val="center"/>
          </w:tcPr>
          <w:p w:rsidR="00947DB6" w:rsidRPr="00C47803" w:rsidRDefault="00947DB6" w:rsidP="00D3046F">
            <w:pPr>
              <w:jc w:val="center"/>
              <w:rPr>
                <w:rFonts w:ascii="GHEA Grapalat" w:hAnsi="GHEA Grapalat"/>
                <w:sz w:val="18"/>
                <w:szCs w:val="18"/>
              </w:rPr>
            </w:pPr>
            <w:r>
              <w:rPr>
                <w:rFonts w:ascii="GHEA Grapalat" w:hAnsi="GHEA Grapalat"/>
                <w:sz w:val="18"/>
                <w:szCs w:val="18"/>
              </w:rPr>
              <w:t>82</w:t>
            </w:r>
          </w:p>
        </w:tc>
        <w:tc>
          <w:tcPr>
            <w:tcW w:w="1276" w:type="dxa"/>
            <w:vAlign w:val="center"/>
          </w:tcPr>
          <w:p w:rsidR="00947DB6" w:rsidRPr="00E06B90" w:rsidRDefault="00947DB6" w:rsidP="00D3046F">
            <w:pPr>
              <w:ind w:left="32" w:right="33"/>
              <w:jc w:val="center"/>
              <w:rPr>
                <w:rFonts w:ascii="GHEA Grapalat" w:hAnsi="GHEA Grapalat"/>
                <w:sz w:val="16"/>
                <w:szCs w:val="16"/>
                <w:lang w:val="en-US"/>
              </w:rPr>
            </w:pPr>
            <w:r>
              <w:rPr>
                <w:rFonts w:ascii="GHEA Grapalat" w:hAnsi="GHEA Grapalat"/>
                <w:sz w:val="16"/>
                <w:szCs w:val="16"/>
                <w:lang w:val="en-US"/>
              </w:rPr>
              <w:t xml:space="preserve">О </w:t>
            </w:r>
            <w:proofErr w:type="spellStart"/>
            <w:r>
              <w:rPr>
                <w:rFonts w:ascii="GHEA Grapalat" w:hAnsi="GHEA Grapalat"/>
                <w:sz w:val="16"/>
                <w:szCs w:val="16"/>
                <w:lang w:val="en-US"/>
              </w:rPr>
              <w:t>Ланжазат</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Маштоци</w:t>
            </w:r>
            <w:proofErr w:type="spellEnd"/>
            <w:r>
              <w:rPr>
                <w:rFonts w:ascii="GHEA Grapalat" w:hAnsi="GHEA Grapalat"/>
                <w:sz w:val="16"/>
                <w:szCs w:val="16"/>
                <w:lang w:val="en-US"/>
              </w:rPr>
              <w:t xml:space="preserve"> 10/1 </w:t>
            </w:r>
          </w:p>
        </w:tc>
        <w:tc>
          <w:tcPr>
            <w:tcW w:w="1172" w:type="dxa"/>
            <w:vAlign w:val="center"/>
          </w:tcPr>
          <w:p w:rsidR="00947DB6" w:rsidRPr="00732A16" w:rsidRDefault="00947DB6" w:rsidP="009D73E4">
            <w:pPr>
              <w:jc w:val="center"/>
              <w:rPr>
                <w:rFonts w:ascii="GHEA Grapalat" w:hAnsi="GHEA Grapalat" w:cs="Calibri"/>
                <w:color w:val="000000"/>
                <w:sz w:val="16"/>
                <w:szCs w:val="16"/>
              </w:rPr>
            </w:pPr>
          </w:p>
        </w:tc>
        <w:tc>
          <w:tcPr>
            <w:tcW w:w="1284" w:type="dxa"/>
            <w:vAlign w:val="center"/>
          </w:tcPr>
          <w:p w:rsidR="00947DB6" w:rsidRPr="00FA4495" w:rsidRDefault="00947DB6" w:rsidP="009D73E4">
            <w:pPr>
              <w:jc w:val="center"/>
              <w:rPr>
                <w:rFonts w:ascii="GHEA Grapalat" w:hAnsi="GHEA Grapalat"/>
                <w:i/>
                <w:sz w:val="16"/>
                <w:szCs w:val="16"/>
              </w:rPr>
            </w:pPr>
            <w:r w:rsidRPr="00947DB6">
              <w:rPr>
                <w:rFonts w:ascii="GHEA Grapalat" w:hAnsi="GHEA Grapalat"/>
                <w:i/>
                <w:sz w:val="16"/>
                <w:szCs w:val="16"/>
              </w:rPr>
              <w:t>Первая доставка будет произведена после заключения договора</w:t>
            </w:r>
          </w:p>
        </w:tc>
      </w:tr>
    </w:tbl>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A15021" w:rsidRDefault="008A7430" w:rsidP="00A15021">
      <w:pPr>
        <w:pStyle w:val="af2"/>
        <w:widowControl w:val="0"/>
        <w:jc w:val="both"/>
        <w:rPr>
          <w:rFonts w:ascii="GHEA Grapalat" w:hAnsi="GHEA Grapalat"/>
          <w:i/>
          <w:sz w:val="16"/>
          <w:szCs w:val="16"/>
        </w:rPr>
      </w:pPr>
      <w:r w:rsidRPr="001C56F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1C56F7">
        <w:rPr>
          <w:rFonts w:ascii="GHEA Grapalat" w:hAnsi="GHEA Grapalat"/>
          <w:i/>
          <w:sz w:val="16"/>
          <w:szCs w:val="16"/>
        </w:rPr>
        <w:t>вступления</w:t>
      </w:r>
      <w:proofErr w:type="gramEnd"/>
      <w:r w:rsidRPr="001C56F7">
        <w:rPr>
          <w:rFonts w:ascii="GHEA Grapalat" w:hAnsi="GHEA Grapalat"/>
          <w:i/>
          <w:sz w:val="16"/>
          <w:szCs w:val="16"/>
        </w:rPr>
        <w:t xml:space="preserve"> в силу заключаемого между сторонами соглашения в случае </w:t>
      </w:r>
      <w:proofErr w:type="spellStart"/>
      <w:r w:rsidRPr="001C56F7">
        <w:rPr>
          <w:rFonts w:ascii="GHEA Grapalat" w:hAnsi="GHEA Grapalat"/>
          <w:i/>
          <w:sz w:val="16"/>
          <w:szCs w:val="16"/>
        </w:rPr>
        <w:t>предусмотрения</w:t>
      </w:r>
      <w:proofErr w:type="spellEnd"/>
      <w:r w:rsidRPr="001C56F7">
        <w:rPr>
          <w:rFonts w:ascii="GHEA Grapalat" w:hAnsi="GHEA Grapalat"/>
          <w:i/>
          <w:sz w:val="16"/>
          <w:szCs w:val="16"/>
        </w:rPr>
        <w:t xml:space="preserve"> финансовых средств.</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lastRenderedPageBreak/>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1C56F7">
        <w:rPr>
          <w:rFonts w:ascii="GHEA Grapalat" w:hAnsi="GHEA Grapalat"/>
          <w:i/>
          <w:sz w:val="16"/>
          <w:szCs w:val="16"/>
        </w:rPr>
        <w:t>.</w:t>
      </w:r>
      <w:proofErr w:type="gramEnd"/>
      <w:r w:rsidRPr="001C56F7">
        <w:rPr>
          <w:rFonts w:ascii="GHEA Grapalat" w:hAnsi="GHEA Grapalat"/>
          <w:i/>
          <w:sz w:val="16"/>
          <w:szCs w:val="16"/>
        </w:rPr>
        <w:t xml:space="preserve"> </w:t>
      </w:r>
      <w:proofErr w:type="gramStart"/>
      <w:r w:rsidRPr="001C56F7">
        <w:rPr>
          <w:rFonts w:ascii="GHEA Grapalat" w:hAnsi="GHEA Grapalat"/>
          <w:i/>
          <w:sz w:val="16"/>
          <w:szCs w:val="16"/>
        </w:rPr>
        <w:t>п</w:t>
      </w:r>
      <w:proofErr w:type="gramEnd"/>
      <w:r w:rsidRPr="001C56F7">
        <w:rPr>
          <w:rFonts w:ascii="GHEA Grapalat" w:hAnsi="GHEA Grapalat"/>
          <w:i/>
          <w:sz w:val="16"/>
          <w:szCs w:val="16"/>
        </w:rPr>
        <w:t>о почте или по телефону</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71286E" w:rsidRPr="00A15021" w:rsidRDefault="008A7430" w:rsidP="00A15021">
      <w:pPr>
        <w:pStyle w:val="HTML"/>
        <w:rPr>
          <w:rFonts w:ascii="GHEA Grapalat" w:hAnsi="GHEA Grapalat"/>
          <w:i/>
          <w:sz w:val="16"/>
          <w:szCs w:val="16"/>
          <w:lang w:val="en-US"/>
        </w:rPr>
      </w:pPr>
      <w:r w:rsidRPr="001C56F7">
        <w:rPr>
          <w:rFonts w:ascii="GHEA Grapalat" w:hAnsi="GHEA Grapalat"/>
          <w:i/>
          <w:sz w:val="16"/>
          <w:szCs w:val="16"/>
        </w:rPr>
        <w:t>Договор действует до 30.12.2020.</w:t>
      </w:r>
      <w:proofErr w:type="spellStart"/>
      <w:r w:rsidR="001C56F7">
        <w:rPr>
          <w:rFonts w:ascii="GHEA Grapalat" w:hAnsi="GHEA Grapalat"/>
          <w:i/>
          <w:sz w:val="16"/>
          <w:szCs w:val="16"/>
          <w:lang w:val="en-US"/>
        </w:rPr>
        <w:t>года</w:t>
      </w:r>
      <w:proofErr w:type="spellEnd"/>
    </w:p>
    <w:tbl>
      <w:tblPr>
        <w:tblW w:w="9639" w:type="dxa"/>
        <w:tblInd w:w="874" w:type="dxa"/>
        <w:tblLayout w:type="fixed"/>
        <w:tblLook w:val="0000" w:firstRow="0" w:lastRow="0" w:firstColumn="0" w:lastColumn="0" w:noHBand="0" w:noVBand="0"/>
      </w:tblPr>
      <w:tblGrid>
        <w:gridCol w:w="4536"/>
        <w:gridCol w:w="760"/>
        <w:gridCol w:w="4343"/>
      </w:tblGrid>
      <w:tr w:rsidR="009D73E4" w:rsidRPr="00DC4F46" w:rsidTr="00D3046F">
        <w:tc>
          <w:tcPr>
            <w:tcW w:w="4536" w:type="dxa"/>
          </w:tcPr>
          <w:p w:rsidR="009D73E4" w:rsidRPr="001E65D1" w:rsidRDefault="009D73E4" w:rsidP="00D3046F">
            <w:pPr>
              <w:widowControl w:val="0"/>
              <w:spacing w:after="160"/>
              <w:jc w:val="center"/>
              <w:rPr>
                <w:rFonts w:ascii="GHEA Grapalat" w:hAnsi="GHEA Grapalat"/>
                <w:b/>
              </w:rPr>
            </w:pPr>
          </w:p>
          <w:p w:rsidR="009D73E4" w:rsidRPr="001E65D1" w:rsidRDefault="009D73E4" w:rsidP="00D3046F">
            <w:pPr>
              <w:widowControl w:val="0"/>
              <w:spacing w:after="160"/>
              <w:jc w:val="center"/>
              <w:rPr>
                <w:rFonts w:ascii="GHEA Grapalat" w:hAnsi="GHEA Grapalat"/>
                <w:b/>
              </w:rPr>
            </w:pPr>
            <w:r w:rsidRPr="001C56F7">
              <w:rPr>
                <w:rFonts w:ascii="GHEA Grapalat" w:hAnsi="GHEA Grapalat"/>
                <w:b/>
              </w:rPr>
              <w:t>ПОКУПАТЕЛЬ</w:t>
            </w:r>
          </w:p>
          <w:p w:rsidR="009D73E4" w:rsidRPr="00E06B90" w:rsidRDefault="009D73E4" w:rsidP="00D3046F">
            <w:pPr>
              <w:widowControl w:val="0"/>
              <w:jc w:val="center"/>
              <w:rPr>
                <w:rFonts w:ascii="GHEA Grapalat" w:hAnsi="GHEA Grapalat"/>
                <w:sz w:val="20"/>
                <w:szCs w:val="20"/>
                <w:lang w:eastAsia="en-US" w:bidi="ar-SA"/>
              </w:rPr>
            </w:pPr>
            <w:proofErr w:type="spellStart"/>
            <w:r w:rsidRPr="009D73E4">
              <w:rPr>
                <w:rFonts w:ascii="GHEA Grapalat" w:hAnsi="GHEA Grapalat"/>
                <w:sz w:val="20"/>
                <w:szCs w:val="20"/>
                <w:lang w:eastAsia="en-US" w:bidi="ar-SA"/>
              </w:rPr>
              <w:t>Ланжазат</w:t>
            </w:r>
            <w:proofErr w:type="spellEnd"/>
            <w:r w:rsidRPr="00E06B90">
              <w:rPr>
                <w:rFonts w:ascii="GHEA Grapalat" w:hAnsi="GHEA Grapalat"/>
                <w:sz w:val="20"/>
                <w:szCs w:val="20"/>
                <w:lang w:eastAsia="en-US" w:bidi="ar-SA"/>
              </w:rPr>
              <w:t xml:space="preserve"> средн</w:t>
            </w:r>
            <w:r>
              <w:rPr>
                <w:rFonts w:ascii="GHEA Grapalat" w:hAnsi="GHEA Grapalat"/>
                <w:sz w:val="20"/>
                <w:szCs w:val="20"/>
                <w:lang w:eastAsia="en-US" w:bidi="ar-SA"/>
              </w:rPr>
              <w:t>яя школа</w:t>
            </w:r>
            <w:r w:rsidRPr="00E06B90">
              <w:rPr>
                <w:rFonts w:ascii="GHEA Grapalat" w:hAnsi="GHEA Grapalat"/>
                <w:sz w:val="20"/>
                <w:szCs w:val="20"/>
                <w:lang w:eastAsia="en-US" w:bidi="ar-SA"/>
              </w:rPr>
              <w:t xml:space="preserve">» ГНКО </w:t>
            </w:r>
          </w:p>
          <w:p w:rsidR="009D73E4" w:rsidRPr="009D73E4" w:rsidRDefault="009D73E4" w:rsidP="00D3046F">
            <w:pPr>
              <w:widowControl w:val="0"/>
              <w:jc w:val="center"/>
              <w:rPr>
                <w:rFonts w:ascii="GHEA Grapalat" w:hAnsi="GHEA Grapalat"/>
                <w:sz w:val="20"/>
                <w:szCs w:val="20"/>
              </w:rPr>
            </w:pPr>
            <w:r w:rsidRPr="00DC4F46">
              <w:rPr>
                <w:rFonts w:ascii="GHEA Grapalat" w:hAnsi="GHEA Grapalat"/>
                <w:sz w:val="20"/>
                <w:szCs w:val="20"/>
              </w:rPr>
              <w:t xml:space="preserve">О </w:t>
            </w:r>
            <w:proofErr w:type="spellStart"/>
            <w:r w:rsidRPr="009D73E4">
              <w:rPr>
                <w:rFonts w:ascii="GHEA Grapalat" w:hAnsi="GHEA Grapalat"/>
                <w:sz w:val="20"/>
                <w:szCs w:val="20"/>
              </w:rPr>
              <w:t>Ланжазат</w:t>
            </w:r>
            <w:proofErr w:type="spellEnd"/>
            <w:r w:rsidRPr="00BF1F03">
              <w:rPr>
                <w:rFonts w:ascii="GHEA Grapalat" w:hAnsi="GHEA Grapalat"/>
                <w:sz w:val="20"/>
                <w:szCs w:val="20"/>
              </w:rPr>
              <w:t xml:space="preserve"> </w:t>
            </w:r>
            <w:r w:rsidRPr="00DC4F46">
              <w:rPr>
                <w:rFonts w:ascii="GHEA Grapalat" w:hAnsi="GHEA Grapalat"/>
                <w:sz w:val="20"/>
                <w:szCs w:val="20"/>
              </w:rPr>
              <w:t xml:space="preserve"> улица </w:t>
            </w:r>
            <w:proofErr w:type="spellStart"/>
            <w:r w:rsidRPr="009D73E4">
              <w:rPr>
                <w:rFonts w:ascii="GHEA Grapalat" w:hAnsi="GHEA Grapalat"/>
                <w:sz w:val="20"/>
                <w:szCs w:val="20"/>
              </w:rPr>
              <w:t>Маштоци</w:t>
            </w:r>
            <w:proofErr w:type="spellEnd"/>
            <w:r w:rsidRPr="009D73E4">
              <w:rPr>
                <w:rFonts w:ascii="GHEA Grapalat" w:hAnsi="GHEA Grapalat"/>
                <w:sz w:val="20"/>
                <w:szCs w:val="20"/>
              </w:rPr>
              <w:t xml:space="preserve"> 10/1</w:t>
            </w:r>
          </w:p>
          <w:p w:rsidR="009D73E4" w:rsidRPr="009D73E4" w:rsidRDefault="009D73E4" w:rsidP="00D3046F">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E06B90">
              <w:rPr>
                <w:rFonts w:ascii="GHEA Grapalat" w:hAnsi="GHEA Grapalat"/>
                <w:sz w:val="20"/>
                <w:szCs w:val="20"/>
                <w:lang w:val="hy-AM" w:eastAsia="en-US" w:bidi="ar-SA"/>
              </w:rPr>
              <w:t>90041</w:t>
            </w:r>
            <w:r w:rsidRPr="009D73E4">
              <w:rPr>
                <w:rFonts w:ascii="GHEA Grapalat" w:hAnsi="GHEA Grapalat"/>
                <w:sz w:val="20"/>
                <w:szCs w:val="20"/>
                <w:lang w:eastAsia="en-US" w:bidi="ar-SA"/>
              </w:rPr>
              <w:t>2000288</w:t>
            </w:r>
          </w:p>
          <w:p w:rsidR="009D73E4" w:rsidRPr="00E06B90" w:rsidRDefault="009D73E4" w:rsidP="00D3046F">
            <w:pPr>
              <w:widowControl w:val="0"/>
              <w:jc w:val="center"/>
              <w:rPr>
                <w:rFonts w:ascii="GHEA Grapalat" w:hAnsi="GHEA Grapalat"/>
                <w:sz w:val="20"/>
                <w:szCs w:val="20"/>
                <w:lang w:eastAsia="en-US" w:bidi="ar-SA"/>
              </w:rPr>
            </w:pPr>
            <w:proofErr w:type="spellStart"/>
            <w:r w:rsidRPr="00E06B90">
              <w:rPr>
                <w:rFonts w:ascii="GHEA Grapalat" w:hAnsi="GHEA Grapalat"/>
                <w:sz w:val="20"/>
                <w:szCs w:val="20"/>
                <w:lang w:eastAsia="en-US" w:bidi="ar-SA"/>
              </w:rPr>
              <w:t>операционний</w:t>
            </w:r>
            <w:proofErr w:type="spellEnd"/>
            <w:r w:rsidRPr="00E06B90">
              <w:rPr>
                <w:rFonts w:ascii="GHEA Grapalat" w:hAnsi="GHEA Grapalat"/>
                <w:sz w:val="20"/>
                <w:szCs w:val="20"/>
                <w:lang w:eastAsia="en-US" w:bidi="ar-SA"/>
              </w:rPr>
              <w:t xml:space="preserve">  отдел МФ РА </w:t>
            </w:r>
          </w:p>
          <w:p w:rsidR="009D73E4" w:rsidRPr="009D73E4" w:rsidRDefault="009D73E4" w:rsidP="00D3046F">
            <w:pPr>
              <w:widowControl w:val="0"/>
              <w:jc w:val="center"/>
              <w:rPr>
                <w:rFonts w:ascii="GHEA Grapalat" w:hAnsi="GHEA Grapalat"/>
                <w:sz w:val="20"/>
                <w:szCs w:val="20"/>
                <w:lang w:val="en-US" w:eastAsia="en-US" w:bidi="ar-SA"/>
              </w:rPr>
            </w:pPr>
            <w:r w:rsidRPr="00DC4F46">
              <w:rPr>
                <w:rFonts w:ascii="GHEA Grapalat" w:hAnsi="GHEA Grapalat"/>
                <w:sz w:val="20"/>
                <w:szCs w:val="20"/>
                <w:lang w:eastAsia="en-US" w:bidi="ar-SA"/>
              </w:rPr>
              <w:t xml:space="preserve">УНН </w:t>
            </w:r>
            <w:r w:rsidRPr="00BF1F03">
              <w:rPr>
                <w:rFonts w:ascii="GHEA Grapalat" w:hAnsi="GHEA Grapalat" w:cs="Arial"/>
                <w:sz w:val="20"/>
                <w:szCs w:val="20"/>
                <w:lang w:eastAsia="en-US" w:bidi="ar-SA"/>
              </w:rPr>
              <w:t xml:space="preserve"> </w:t>
            </w:r>
            <w:r w:rsidRPr="00E06B90">
              <w:rPr>
                <w:rFonts w:ascii="GHEA Grapalat" w:hAnsi="GHEA Grapalat"/>
                <w:sz w:val="20"/>
                <w:lang w:val="hy-AM" w:eastAsia="en-US" w:bidi="ar-SA"/>
              </w:rPr>
              <w:t>04206</w:t>
            </w:r>
            <w:r>
              <w:rPr>
                <w:rFonts w:ascii="GHEA Grapalat" w:hAnsi="GHEA Grapalat"/>
                <w:sz w:val="20"/>
                <w:lang w:val="en-US" w:eastAsia="en-US" w:bidi="ar-SA"/>
              </w:rPr>
              <w:t>905</w:t>
            </w:r>
          </w:p>
          <w:p w:rsidR="009D73E4" w:rsidRPr="00DC4F46" w:rsidRDefault="009D73E4" w:rsidP="00D3046F">
            <w:pPr>
              <w:widowControl w:val="0"/>
              <w:jc w:val="center"/>
              <w:rPr>
                <w:rFonts w:ascii="GHEA Grapalat" w:hAnsi="GHEA Grapalat"/>
                <w:sz w:val="20"/>
                <w:szCs w:val="20"/>
              </w:rPr>
            </w:pPr>
          </w:p>
          <w:p w:rsidR="009D73E4" w:rsidRDefault="009D73E4" w:rsidP="00D3046F">
            <w:pPr>
              <w:widowControl w:val="0"/>
              <w:jc w:val="center"/>
              <w:rPr>
                <w:rFonts w:ascii="GHEA Grapalat" w:hAnsi="GHEA Grapalat"/>
              </w:rPr>
            </w:pPr>
            <w:r w:rsidRPr="00DC4F46">
              <w:rPr>
                <w:rFonts w:ascii="GHEA Grapalat" w:hAnsi="GHEA Grapalat"/>
              </w:rPr>
              <w:t>______________</w:t>
            </w:r>
          </w:p>
          <w:p w:rsidR="009D73E4" w:rsidRPr="001C56F7" w:rsidRDefault="009D73E4" w:rsidP="00D3046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9D73E4" w:rsidRPr="00DC4F46" w:rsidRDefault="009D73E4" w:rsidP="00D3046F">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9D73E4" w:rsidRPr="001C56F7" w:rsidRDefault="009D73E4" w:rsidP="00D3046F">
            <w:pPr>
              <w:widowControl w:val="0"/>
              <w:spacing w:after="160"/>
              <w:jc w:val="center"/>
              <w:rPr>
                <w:rFonts w:ascii="GHEA Grapalat" w:hAnsi="GHEA Grapalat"/>
              </w:rPr>
            </w:pPr>
          </w:p>
        </w:tc>
        <w:tc>
          <w:tcPr>
            <w:tcW w:w="4343" w:type="dxa"/>
          </w:tcPr>
          <w:p w:rsidR="009D73E4" w:rsidRPr="00DC4F46" w:rsidRDefault="009D73E4" w:rsidP="00D3046F">
            <w:pPr>
              <w:widowControl w:val="0"/>
              <w:spacing w:after="160"/>
              <w:jc w:val="center"/>
              <w:rPr>
                <w:rFonts w:ascii="GHEA Grapalat" w:hAnsi="GHEA Grapalat"/>
                <w:b/>
              </w:rPr>
            </w:pPr>
          </w:p>
          <w:p w:rsidR="009D73E4" w:rsidRPr="001C56F7" w:rsidRDefault="009D73E4" w:rsidP="00D3046F">
            <w:pPr>
              <w:widowControl w:val="0"/>
              <w:spacing w:after="160"/>
              <w:jc w:val="center"/>
              <w:rPr>
                <w:rFonts w:ascii="GHEA Grapalat" w:hAnsi="GHEA Grapalat" w:cs="Sylfaen"/>
                <w:b/>
                <w:bCs/>
              </w:rPr>
            </w:pPr>
            <w:r w:rsidRPr="001C56F7">
              <w:rPr>
                <w:rFonts w:ascii="GHEA Grapalat" w:hAnsi="GHEA Grapalat"/>
                <w:b/>
              </w:rPr>
              <w:t>ПРОДАВЕЦ</w:t>
            </w: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r w:rsidRPr="001C56F7">
              <w:rPr>
                <w:rFonts w:ascii="GHEA Grapalat" w:hAnsi="GHEA Grapalat"/>
                <w:lang w:val="en-US"/>
              </w:rPr>
              <w:t>______________________</w:t>
            </w:r>
          </w:p>
          <w:p w:rsidR="009D73E4" w:rsidRPr="001C56F7" w:rsidRDefault="009D73E4" w:rsidP="00D3046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9D73E4" w:rsidRPr="00DC4F46" w:rsidRDefault="009D73E4" w:rsidP="00D3046F">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af6"/>
          <w:rFonts w:ascii="GHEA Grapalat" w:hAnsi="GHEA Grapalat"/>
        </w:rPr>
        <w:footnoteReference w:customMarkFollows="1" w:id="23"/>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610"/>
        <w:gridCol w:w="2120"/>
        <w:gridCol w:w="712"/>
        <w:gridCol w:w="918"/>
        <w:gridCol w:w="634"/>
        <w:gridCol w:w="126"/>
        <w:gridCol w:w="658"/>
        <w:gridCol w:w="615"/>
        <w:gridCol w:w="597"/>
        <w:gridCol w:w="653"/>
        <w:gridCol w:w="754"/>
        <w:gridCol w:w="863"/>
        <w:gridCol w:w="822"/>
        <w:gridCol w:w="865"/>
        <w:gridCol w:w="827"/>
        <w:gridCol w:w="746"/>
      </w:tblGrid>
      <w:tr w:rsidR="00B138F3" w:rsidRPr="001C56F7" w:rsidTr="009D73E4">
        <w:trPr>
          <w:trHeight w:val="305"/>
          <w:jc w:val="center"/>
        </w:trPr>
        <w:tc>
          <w:tcPr>
            <w:tcW w:w="15068" w:type="dxa"/>
            <w:gridSpan w:val="17"/>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9D73E4">
        <w:trPr>
          <w:trHeight w:val="747"/>
          <w:jc w:val="center"/>
        </w:trPr>
        <w:tc>
          <w:tcPr>
            <w:tcW w:w="154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61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790" w:type="dxa"/>
            <w:gridSpan w:val="14"/>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af6"/>
                <w:rFonts w:ascii="GHEA Grapalat" w:hAnsi="GHEA Grapalat"/>
                <w:sz w:val="16"/>
                <w:szCs w:val="16"/>
              </w:rPr>
              <w:footnoteReference w:customMarkFollows="1" w:id="24"/>
              <w:t>**</w:t>
            </w:r>
          </w:p>
        </w:tc>
      </w:tr>
      <w:tr w:rsidR="001C56F7" w:rsidRPr="001C56F7" w:rsidTr="009D73E4">
        <w:trPr>
          <w:trHeight w:val="594"/>
          <w:jc w:val="center"/>
        </w:trPr>
        <w:tc>
          <w:tcPr>
            <w:tcW w:w="1548" w:type="dxa"/>
          </w:tcPr>
          <w:p w:rsidR="00071D1C" w:rsidRPr="001C56F7" w:rsidRDefault="00071D1C" w:rsidP="00B46D58">
            <w:pPr>
              <w:widowControl w:val="0"/>
              <w:jc w:val="center"/>
              <w:rPr>
                <w:rFonts w:ascii="GHEA Grapalat" w:hAnsi="GHEA Grapalat"/>
                <w:sz w:val="16"/>
                <w:szCs w:val="16"/>
              </w:rPr>
            </w:pPr>
          </w:p>
        </w:tc>
        <w:tc>
          <w:tcPr>
            <w:tcW w:w="1610" w:type="dxa"/>
          </w:tcPr>
          <w:p w:rsidR="00071D1C" w:rsidRPr="001C56F7" w:rsidRDefault="00071D1C" w:rsidP="00B46D58">
            <w:pPr>
              <w:widowControl w:val="0"/>
              <w:jc w:val="center"/>
              <w:rPr>
                <w:rFonts w:ascii="GHEA Grapalat" w:hAnsi="GHEA Grapalat"/>
                <w:sz w:val="16"/>
                <w:szCs w:val="16"/>
              </w:rPr>
            </w:pPr>
          </w:p>
        </w:tc>
        <w:tc>
          <w:tcPr>
            <w:tcW w:w="212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918"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3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84" w:type="dxa"/>
            <w:gridSpan w:val="2"/>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61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5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5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2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6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2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46"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9D73E4" w:rsidRPr="001C56F7" w:rsidTr="009D73E4">
        <w:trPr>
          <w:trHeight w:val="404"/>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15811120</w:t>
            </w:r>
          </w:p>
        </w:tc>
        <w:tc>
          <w:tcPr>
            <w:tcW w:w="2120" w:type="dxa"/>
            <w:vAlign w:val="center"/>
          </w:tcPr>
          <w:p w:rsidR="009D73E4" w:rsidRPr="00336ACC" w:rsidRDefault="009D73E4" w:rsidP="009D73E4">
            <w:pPr>
              <w:jc w:val="center"/>
              <w:rPr>
                <w:rFonts w:ascii="GHEA Grapalat" w:hAnsi="GHEA Grapalat"/>
                <w:sz w:val="20"/>
                <w:szCs w:val="20"/>
                <w:lang w:val="en-US"/>
              </w:rPr>
            </w:pPr>
            <w:r w:rsidRPr="00336ACC">
              <w:rPr>
                <w:rFonts w:ascii="GHEA Grapalat" w:hAnsi="GHEA Grapalat"/>
                <w:sz w:val="20"/>
                <w:szCs w:val="20"/>
              </w:rPr>
              <w:t>хлеб</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210"/>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2</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03211300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рис</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215"/>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3</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15850000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макаронные изделия</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235"/>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4</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15616000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гречиха</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241"/>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5</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03212211</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чечевица</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404"/>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6</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15331154</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вафля</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404"/>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7</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15421100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 xml:space="preserve">Подсолнечное масло рафинированное / </w:t>
            </w:r>
            <w:proofErr w:type="gramStart"/>
            <w:r w:rsidRPr="00336ACC">
              <w:rPr>
                <w:rFonts w:ascii="GHEA Grapalat" w:hAnsi="GHEA Grapalat"/>
                <w:sz w:val="20"/>
                <w:szCs w:val="20"/>
              </w:rPr>
              <w:t>рафинированное</w:t>
            </w:r>
            <w:proofErr w:type="gramEnd"/>
            <w:r w:rsidRPr="00336ACC">
              <w:rPr>
                <w:rFonts w:ascii="GHEA Grapalat" w:hAnsi="GHEA Grapalat"/>
                <w:sz w:val="20"/>
                <w:szCs w:val="20"/>
              </w:rPr>
              <w:t xml:space="preserve"> /</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268"/>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8</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15112150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Куриная грудка</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146"/>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9</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cs="Arial"/>
                <w:sz w:val="18"/>
                <w:szCs w:val="18"/>
              </w:rPr>
              <w:t>15320000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Натуральный сок</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70"/>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10</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03221113</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Красная фасоль</w:t>
            </w:r>
          </w:p>
        </w:tc>
        <w:tc>
          <w:tcPr>
            <w:tcW w:w="712" w:type="dxa"/>
          </w:tcPr>
          <w:p w:rsidR="009D73E4" w:rsidRPr="001C56F7" w:rsidRDefault="009D73E4" w:rsidP="009D73E4">
            <w:pPr>
              <w:jc w:val="center"/>
              <w:rPr>
                <w:rFonts w:ascii="GHEA Grapalat" w:hAnsi="GHEA Grapalat" w:cs="Arial"/>
                <w:sz w:val="18"/>
                <w:szCs w:val="18"/>
              </w:rPr>
            </w:pPr>
            <w:r>
              <w:rPr>
                <w:rFonts w:ascii="GHEA Grapalat" w:hAnsi="GHEA Grapalat" w:cs="Arial"/>
                <w:sz w:val="18"/>
                <w:szCs w:val="18"/>
              </w:rPr>
              <w:t>1</w:t>
            </w:r>
            <w:r>
              <w:rPr>
                <w:rFonts w:ascii="GHEA Grapalat" w:hAnsi="GHEA Grapalat" w:cs="Arial"/>
                <w:sz w:val="18"/>
                <w:szCs w:val="18"/>
                <w:lang w:val="en-US"/>
              </w:rPr>
              <w:t>1</w:t>
            </w:r>
            <w:r w:rsidRPr="001C56F7">
              <w:rPr>
                <w:rFonts w:ascii="GHEA Grapalat" w:hAnsi="GHEA Grapalat" w:cs="Arial"/>
                <w:sz w:val="18"/>
                <w:szCs w:val="18"/>
              </w:rPr>
              <w:t>%</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37%</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70"/>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lastRenderedPageBreak/>
              <w:t>11</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15310000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картофель</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70"/>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12</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03221200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Пшеничная мука</w:t>
            </w:r>
          </w:p>
        </w:tc>
        <w:tc>
          <w:tcPr>
            <w:tcW w:w="712" w:type="dxa"/>
          </w:tcPr>
          <w:p w:rsidR="009D73E4" w:rsidRPr="001C56F7" w:rsidRDefault="009D73E4" w:rsidP="009D73E4">
            <w:pPr>
              <w:jc w:val="center"/>
              <w:rPr>
                <w:rFonts w:ascii="GHEA Grapalat" w:hAnsi="GHEA Grapalat" w:cs="Arial"/>
                <w:sz w:val="18"/>
                <w:szCs w:val="18"/>
              </w:rPr>
            </w:pPr>
            <w:r>
              <w:rPr>
                <w:rFonts w:ascii="GHEA Grapalat" w:hAnsi="GHEA Grapalat" w:cs="Arial"/>
                <w:sz w:val="18"/>
                <w:szCs w:val="18"/>
              </w:rPr>
              <w:t>1</w:t>
            </w:r>
            <w:r>
              <w:rPr>
                <w:rFonts w:ascii="GHEA Grapalat" w:hAnsi="GHEA Grapalat" w:cs="Arial"/>
                <w:sz w:val="18"/>
                <w:szCs w:val="18"/>
                <w:lang w:val="en-US"/>
              </w:rPr>
              <w:t>1</w:t>
            </w:r>
            <w:r w:rsidRPr="001C56F7">
              <w:rPr>
                <w:rFonts w:ascii="GHEA Grapalat" w:hAnsi="GHEA Grapalat" w:cs="Arial"/>
                <w:sz w:val="18"/>
                <w:szCs w:val="18"/>
              </w:rPr>
              <w:t>%</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37%</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70"/>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13</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15872400</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соль</w:t>
            </w:r>
          </w:p>
        </w:tc>
        <w:tc>
          <w:tcPr>
            <w:tcW w:w="712"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35%</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1C56F7" w:rsidTr="009D73E4">
        <w:trPr>
          <w:trHeight w:val="70"/>
          <w:jc w:val="center"/>
        </w:trPr>
        <w:tc>
          <w:tcPr>
            <w:tcW w:w="1548"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14</w:t>
            </w:r>
          </w:p>
        </w:tc>
        <w:tc>
          <w:tcPr>
            <w:tcW w:w="1610" w:type="dxa"/>
            <w:vAlign w:val="center"/>
          </w:tcPr>
          <w:p w:rsidR="009D73E4" w:rsidRPr="009D73E4" w:rsidRDefault="009D73E4" w:rsidP="009D73E4">
            <w:pPr>
              <w:jc w:val="center"/>
              <w:rPr>
                <w:rFonts w:ascii="GHEA Grapalat" w:hAnsi="GHEA Grapalat"/>
                <w:sz w:val="18"/>
                <w:szCs w:val="18"/>
              </w:rPr>
            </w:pPr>
            <w:r w:rsidRPr="009D73E4">
              <w:rPr>
                <w:rFonts w:ascii="GHEA Grapalat" w:hAnsi="GHEA Grapalat"/>
                <w:sz w:val="18"/>
                <w:szCs w:val="18"/>
              </w:rPr>
              <w:t>15431111</w:t>
            </w:r>
          </w:p>
        </w:tc>
        <w:tc>
          <w:tcPr>
            <w:tcW w:w="2120" w:type="dxa"/>
            <w:vAlign w:val="center"/>
          </w:tcPr>
          <w:p w:rsidR="009D73E4" w:rsidRPr="00336ACC" w:rsidRDefault="009D73E4" w:rsidP="009D73E4">
            <w:pPr>
              <w:jc w:val="center"/>
              <w:rPr>
                <w:rFonts w:ascii="GHEA Grapalat" w:hAnsi="GHEA Grapalat"/>
                <w:sz w:val="20"/>
                <w:szCs w:val="20"/>
              </w:rPr>
            </w:pPr>
            <w:r w:rsidRPr="00336ACC">
              <w:rPr>
                <w:rFonts w:ascii="GHEA Grapalat" w:hAnsi="GHEA Grapalat"/>
                <w:sz w:val="20"/>
                <w:szCs w:val="20"/>
              </w:rPr>
              <w:t>печенье</w:t>
            </w:r>
          </w:p>
        </w:tc>
        <w:tc>
          <w:tcPr>
            <w:tcW w:w="712" w:type="dxa"/>
          </w:tcPr>
          <w:p w:rsidR="009D73E4" w:rsidRPr="001C56F7" w:rsidRDefault="009D73E4" w:rsidP="009D73E4">
            <w:pPr>
              <w:jc w:val="center"/>
              <w:rPr>
                <w:rFonts w:ascii="GHEA Grapalat" w:hAnsi="GHEA Grapalat" w:cs="Arial"/>
                <w:sz w:val="18"/>
                <w:szCs w:val="18"/>
              </w:rPr>
            </w:pPr>
            <w:r>
              <w:rPr>
                <w:rFonts w:ascii="GHEA Grapalat" w:hAnsi="GHEA Grapalat" w:cs="Arial"/>
                <w:sz w:val="18"/>
                <w:szCs w:val="18"/>
              </w:rPr>
              <w:t>1</w:t>
            </w:r>
            <w:r>
              <w:rPr>
                <w:rFonts w:ascii="GHEA Grapalat" w:hAnsi="GHEA Grapalat" w:cs="Arial"/>
                <w:sz w:val="18"/>
                <w:szCs w:val="18"/>
                <w:lang w:val="en-US"/>
              </w:rPr>
              <w:t>1</w:t>
            </w:r>
            <w:r w:rsidRPr="001C56F7">
              <w:rPr>
                <w:rFonts w:ascii="GHEA Grapalat" w:hAnsi="GHEA Grapalat" w:cs="Arial"/>
                <w:sz w:val="18"/>
                <w:szCs w:val="18"/>
              </w:rPr>
              <w:t>%</w:t>
            </w:r>
          </w:p>
        </w:tc>
        <w:tc>
          <w:tcPr>
            <w:tcW w:w="918"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37%</w:t>
            </w:r>
          </w:p>
        </w:tc>
        <w:tc>
          <w:tcPr>
            <w:tcW w:w="784" w:type="dxa"/>
            <w:gridSpan w:val="2"/>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9D73E4" w:rsidRPr="001C56F7" w:rsidRDefault="009D73E4" w:rsidP="009D73E4">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9D73E4" w:rsidRPr="001C56F7" w:rsidRDefault="009D73E4" w:rsidP="009D73E4">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9D73E4" w:rsidRPr="001C56F7" w:rsidRDefault="009D73E4" w:rsidP="009D73E4">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9D73E4" w:rsidRPr="00DC4F46" w:rsidTr="009D73E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536" w:type="dxa"/>
            <w:gridSpan w:val="5"/>
          </w:tcPr>
          <w:p w:rsidR="009D73E4" w:rsidRPr="001E65D1" w:rsidRDefault="009D73E4" w:rsidP="00D3046F">
            <w:pPr>
              <w:widowControl w:val="0"/>
              <w:spacing w:after="160"/>
              <w:jc w:val="center"/>
              <w:rPr>
                <w:rFonts w:ascii="GHEA Grapalat" w:hAnsi="GHEA Grapalat"/>
                <w:b/>
              </w:rPr>
            </w:pPr>
          </w:p>
          <w:p w:rsidR="009D73E4" w:rsidRPr="001E65D1" w:rsidRDefault="009D73E4" w:rsidP="00D3046F">
            <w:pPr>
              <w:widowControl w:val="0"/>
              <w:spacing w:after="160"/>
              <w:jc w:val="center"/>
              <w:rPr>
                <w:rFonts w:ascii="GHEA Grapalat" w:hAnsi="GHEA Grapalat"/>
                <w:b/>
              </w:rPr>
            </w:pPr>
            <w:r w:rsidRPr="001C56F7">
              <w:rPr>
                <w:rFonts w:ascii="GHEA Grapalat" w:hAnsi="GHEA Grapalat"/>
                <w:b/>
              </w:rPr>
              <w:t>ПОКУПАТЕЛЬ</w:t>
            </w:r>
          </w:p>
          <w:p w:rsidR="009D73E4" w:rsidRPr="00E06B90" w:rsidRDefault="009D73E4" w:rsidP="00D3046F">
            <w:pPr>
              <w:widowControl w:val="0"/>
              <w:jc w:val="center"/>
              <w:rPr>
                <w:rFonts w:ascii="GHEA Grapalat" w:hAnsi="GHEA Grapalat"/>
                <w:sz w:val="20"/>
                <w:szCs w:val="20"/>
                <w:lang w:eastAsia="en-US" w:bidi="ar-SA"/>
              </w:rPr>
            </w:pPr>
            <w:proofErr w:type="spellStart"/>
            <w:r w:rsidRPr="009D73E4">
              <w:rPr>
                <w:rFonts w:ascii="GHEA Grapalat" w:hAnsi="GHEA Grapalat"/>
                <w:sz w:val="20"/>
                <w:szCs w:val="20"/>
                <w:lang w:eastAsia="en-US" w:bidi="ar-SA"/>
              </w:rPr>
              <w:t>Ланжазат</w:t>
            </w:r>
            <w:proofErr w:type="spellEnd"/>
            <w:r w:rsidRPr="00E06B90">
              <w:rPr>
                <w:rFonts w:ascii="GHEA Grapalat" w:hAnsi="GHEA Grapalat"/>
                <w:sz w:val="20"/>
                <w:szCs w:val="20"/>
                <w:lang w:eastAsia="en-US" w:bidi="ar-SA"/>
              </w:rPr>
              <w:t xml:space="preserve"> средн</w:t>
            </w:r>
            <w:r>
              <w:rPr>
                <w:rFonts w:ascii="GHEA Grapalat" w:hAnsi="GHEA Grapalat"/>
                <w:sz w:val="20"/>
                <w:szCs w:val="20"/>
                <w:lang w:eastAsia="en-US" w:bidi="ar-SA"/>
              </w:rPr>
              <w:t>яя школа</w:t>
            </w:r>
            <w:r w:rsidRPr="00E06B90">
              <w:rPr>
                <w:rFonts w:ascii="GHEA Grapalat" w:hAnsi="GHEA Grapalat"/>
                <w:sz w:val="20"/>
                <w:szCs w:val="20"/>
                <w:lang w:eastAsia="en-US" w:bidi="ar-SA"/>
              </w:rPr>
              <w:t xml:space="preserve">» ГНКО </w:t>
            </w:r>
          </w:p>
          <w:p w:rsidR="009D73E4" w:rsidRPr="009D73E4" w:rsidRDefault="009D73E4" w:rsidP="00D3046F">
            <w:pPr>
              <w:widowControl w:val="0"/>
              <w:jc w:val="center"/>
              <w:rPr>
                <w:rFonts w:ascii="GHEA Grapalat" w:hAnsi="GHEA Grapalat"/>
                <w:sz w:val="20"/>
                <w:szCs w:val="20"/>
              </w:rPr>
            </w:pPr>
            <w:r w:rsidRPr="00DC4F46">
              <w:rPr>
                <w:rFonts w:ascii="GHEA Grapalat" w:hAnsi="GHEA Grapalat"/>
                <w:sz w:val="20"/>
                <w:szCs w:val="20"/>
              </w:rPr>
              <w:t xml:space="preserve">О </w:t>
            </w:r>
            <w:proofErr w:type="spellStart"/>
            <w:r w:rsidRPr="009D73E4">
              <w:rPr>
                <w:rFonts w:ascii="GHEA Grapalat" w:hAnsi="GHEA Grapalat"/>
                <w:sz w:val="20"/>
                <w:szCs w:val="20"/>
              </w:rPr>
              <w:t>Ланжазат</w:t>
            </w:r>
            <w:proofErr w:type="spellEnd"/>
            <w:r w:rsidRPr="00BF1F03">
              <w:rPr>
                <w:rFonts w:ascii="GHEA Grapalat" w:hAnsi="GHEA Grapalat"/>
                <w:sz w:val="20"/>
                <w:szCs w:val="20"/>
              </w:rPr>
              <w:t xml:space="preserve"> </w:t>
            </w:r>
            <w:r w:rsidRPr="00DC4F46">
              <w:rPr>
                <w:rFonts w:ascii="GHEA Grapalat" w:hAnsi="GHEA Grapalat"/>
                <w:sz w:val="20"/>
                <w:szCs w:val="20"/>
              </w:rPr>
              <w:t xml:space="preserve"> улица </w:t>
            </w:r>
            <w:proofErr w:type="spellStart"/>
            <w:r w:rsidRPr="009D73E4">
              <w:rPr>
                <w:rFonts w:ascii="GHEA Grapalat" w:hAnsi="GHEA Grapalat"/>
                <w:sz w:val="20"/>
                <w:szCs w:val="20"/>
              </w:rPr>
              <w:t>Маштоци</w:t>
            </w:r>
            <w:proofErr w:type="spellEnd"/>
            <w:r w:rsidRPr="009D73E4">
              <w:rPr>
                <w:rFonts w:ascii="GHEA Grapalat" w:hAnsi="GHEA Grapalat"/>
                <w:sz w:val="20"/>
                <w:szCs w:val="20"/>
              </w:rPr>
              <w:t xml:space="preserve"> 10/1</w:t>
            </w:r>
          </w:p>
          <w:p w:rsidR="009D73E4" w:rsidRPr="009D73E4" w:rsidRDefault="009D73E4" w:rsidP="00D3046F">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E06B90">
              <w:rPr>
                <w:rFonts w:ascii="GHEA Grapalat" w:hAnsi="GHEA Grapalat"/>
                <w:sz w:val="20"/>
                <w:szCs w:val="20"/>
                <w:lang w:val="hy-AM" w:eastAsia="en-US" w:bidi="ar-SA"/>
              </w:rPr>
              <w:t>90041</w:t>
            </w:r>
            <w:r w:rsidRPr="009D73E4">
              <w:rPr>
                <w:rFonts w:ascii="GHEA Grapalat" w:hAnsi="GHEA Grapalat"/>
                <w:sz w:val="20"/>
                <w:szCs w:val="20"/>
                <w:lang w:eastAsia="en-US" w:bidi="ar-SA"/>
              </w:rPr>
              <w:t>2000288</w:t>
            </w:r>
          </w:p>
          <w:p w:rsidR="009D73E4" w:rsidRPr="00E06B90" w:rsidRDefault="009D73E4" w:rsidP="00D3046F">
            <w:pPr>
              <w:widowControl w:val="0"/>
              <w:jc w:val="center"/>
              <w:rPr>
                <w:rFonts w:ascii="GHEA Grapalat" w:hAnsi="GHEA Grapalat"/>
                <w:sz w:val="20"/>
                <w:szCs w:val="20"/>
                <w:lang w:eastAsia="en-US" w:bidi="ar-SA"/>
              </w:rPr>
            </w:pPr>
            <w:proofErr w:type="spellStart"/>
            <w:r w:rsidRPr="00E06B90">
              <w:rPr>
                <w:rFonts w:ascii="GHEA Grapalat" w:hAnsi="GHEA Grapalat"/>
                <w:sz w:val="20"/>
                <w:szCs w:val="20"/>
                <w:lang w:eastAsia="en-US" w:bidi="ar-SA"/>
              </w:rPr>
              <w:t>операционний</w:t>
            </w:r>
            <w:proofErr w:type="spellEnd"/>
            <w:r w:rsidRPr="00E06B90">
              <w:rPr>
                <w:rFonts w:ascii="GHEA Grapalat" w:hAnsi="GHEA Grapalat"/>
                <w:sz w:val="20"/>
                <w:szCs w:val="20"/>
                <w:lang w:eastAsia="en-US" w:bidi="ar-SA"/>
              </w:rPr>
              <w:t xml:space="preserve">  отдел МФ РА </w:t>
            </w:r>
          </w:p>
          <w:p w:rsidR="009D73E4" w:rsidRPr="009D73E4" w:rsidRDefault="009D73E4" w:rsidP="00D3046F">
            <w:pPr>
              <w:widowControl w:val="0"/>
              <w:jc w:val="center"/>
              <w:rPr>
                <w:rFonts w:ascii="GHEA Grapalat" w:hAnsi="GHEA Grapalat"/>
                <w:sz w:val="20"/>
                <w:szCs w:val="20"/>
                <w:lang w:val="en-US" w:eastAsia="en-US" w:bidi="ar-SA"/>
              </w:rPr>
            </w:pPr>
            <w:r w:rsidRPr="00DC4F46">
              <w:rPr>
                <w:rFonts w:ascii="GHEA Grapalat" w:hAnsi="GHEA Grapalat"/>
                <w:sz w:val="20"/>
                <w:szCs w:val="20"/>
                <w:lang w:eastAsia="en-US" w:bidi="ar-SA"/>
              </w:rPr>
              <w:t xml:space="preserve">УНН </w:t>
            </w:r>
            <w:r w:rsidRPr="00BF1F03">
              <w:rPr>
                <w:rFonts w:ascii="GHEA Grapalat" w:hAnsi="GHEA Grapalat" w:cs="Arial"/>
                <w:sz w:val="20"/>
                <w:szCs w:val="20"/>
                <w:lang w:eastAsia="en-US" w:bidi="ar-SA"/>
              </w:rPr>
              <w:t xml:space="preserve"> </w:t>
            </w:r>
            <w:r w:rsidRPr="00E06B90">
              <w:rPr>
                <w:rFonts w:ascii="GHEA Grapalat" w:hAnsi="GHEA Grapalat"/>
                <w:sz w:val="20"/>
                <w:lang w:val="hy-AM" w:eastAsia="en-US" w:bidi="ar-SA"/>
              </w:rPr>
              <w:t>04206</w:t>
            </w:r>
            <w:r>
              <w:rPr>
                <w:rFonts w:ascii="GHEA Grapalat" w:hAnsi="GHEA Grapalat"/>
                <w:sz w:val="20"/>
                <w:lang w:val="en-US" w:eastAsia="en-US" w:bidi="ar-SA"/>
              </w:rPr>
              <w:t>905</w:t>
            </w:r>
          </w:p>
          <w:p w:rsidR="009D73E4" w:rsidRPr="00DC4F46" w:rsidRDefault="009D73E4" w:rsidP="00D3046F">
            <w:pPr>
              <w:widowControl w:val="0"/>
              <w:jc w:val="center"/>
              <w:rPr>
                <w:rFonts w:ascii="GHEA Grapalat" w:hAnsi="GHEA Grapalat"/>
                <w:sz w:val="20"/>
                <w:szCs w:val="20"/>
              </w:rPr>
            </w:pPr>
          </w:p>
          <w:p w:rsidR="009D73E4" w:rsidRDefault="009D73E4" w:rsidP="00D3046F">
            <w:pPr>
              <w:widowControl w:val="0"/>
              <w:jc w:val="center"/>
              <w:rPr>
                <w:rFonts w:ascii="GHEA Grapalat" w:hAnsi="GHEA Grapalat"/>
              </w:rPr>
            </w:pPr>
            <w:r w:rsidRPr="00DC4F46">
              <w:rPr>
                <w:rFonts w:ascii="GHEA Grapalat" w:hAnsi="GHEA Grapalat"/>
              </w:rPr>
              <w:t>______________</w:t>
            </w:r>
          </w:p>
          <w:p w:rsidR="009D73E4" w:rsidRPr="001C56F7" w:rsidRDefault="009D73E4" w:rsidP="00D3046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9D73E4" w:rsidRPr="00DC4F46" w:rsidRDefault="009D73E4" w:rsidP="00D3046F">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gridSpan w:val="2"/>
          </w:tcPr>
          <w:p w:rsidR="009D73E4" w:rsidRPr="001C56F7" w:rsidRDefault="009D73E4" w:rsidP="00D3046F">
            <w:pPr>
              <w:widowControl w:val="0"/>
              <w:spacing w:after="160"/>
              <w:jc w:val="center"/>
              <w:rPr>
                <w:rFonts w:ascii="GHEA Grapalat" w:hAnsi="GHEA Grapalat"/>
              </w:rPr>
            </w:pPr>
          </w:p>
        </w:tc>
        <w:tc>
          <w:tcPr>
            <w:tcW w:w="4343" w:type="dxa"/>
            <w:gridSpan w:val="10"/>
          </w:tcPr>
          <w:p w:rsidR="009D73E4" w:rsidRPr="00DC4F46" w:rsidRDefault="009D73E4" w:rsidP="00D3046F">
            <w:pPr>
              <w:widowControl w:val="0"/>
              <w:spacing w:after="160"/>
              <w:jc w:val="center"/>
              <w:rPr>
                <w:rFonts w:ascii="GHEA Grapalat" w:hAnsi="GHEA Grapalat"/>
                <w:b/>
              </w:rPr>
            </w:pPr>
          </w:p>
          <w:p w:rsidR="009D73E4" w:rsidRPr="001C56F7" w:rsidRDefault="009D73E4" w:rsidP="00D3046F">
            <w:pPr>
              <w:widowControl w:val="0"/>
              <w:spacing w:after="160"/>
              <w:jc w:val="center"/>
              <w:rPr>
                <w:rFonts w:ascii="GHEA Grapalat" w:hAnsi="GHEA Grapalat" w:cs="Sylfaen"/>
                <w:b/>
                <w:bCs/>
              </w:rPr>
            </w:pPr>
            <w:r w:rsidRPr="001C56F7">
              <w:rPr>
                <w:rFonts w:ascii="GHEA Grapalat" w:hAnsi="GHEA Grapalat"/>
                <w:b/>
              </w:rPr>
              <w:t>ПРОДАВЕЦ</w:t>
            </w: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p>
          <w:p w:rsidR="009D73E4" w:rsidRDefault="009D73E4" w:rsidP="00D3046F">
            <w:pPr>
              <w:widowControl w:val="0"/>
              <w:jc w:val="center"/>
              <w:rPr>
                <w:rFonts w:ascii="GHEA Grapalat" w:hAnsi="GHEA Grapalat"/>
                <w:lang w:val="en-US"/>
              </w:rPr>
            </w:pPr>
          </w:p>
          <w:p w:rsidR="009D73E4" w:rsidRPr="001C56F7" w:rsidRDefault="009D73E4" w:rsidP="00D3046F">
            <w:pPr>
              <w:widowControl w:val="0"/>
              <w:jc w:val="center"/>
              <w:rPr>
                <w:rFonts w:ascii="GHEA Grapalat" w:hAnsi="GHEA Grapalat"/>
                <w:lang w:val="en-US"/>
              </w:rPr>
            </w:pPr>
            <w:r w:rsidRPr="001C56F7">
              <w:rPr>
                <w:rFonts w:ascii="GHEA Grapalat" w:hAnsi="GHEA Grapalat"/>
                <w:lang w:val="en-US"/>
              </w:rPr>
              <w:t>______________________</w:t>
            </w:r>
          </w:p>
          <w:p w:rsidR="009D73E4" w:rsidRPr="001C56F7" w:rsidRDefault="009D73E4" w:rsidP="00D3046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9D73E4" w:rsidRPr="00DC4F46" w:rsidRDefault="009D73E4" w:rsidP="00D3046F">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B46D58">
      <w:pPr>
        <w:widowControl w:val="0"/>
        <w:spacing w:after="120"/>
        <w:rPr>
          <w:rFonts w:ascii="GHEA Grapalat" w:hAnsi="GHEA Grapalat"/>
          <w:i/>
        </w:rPr>
      </w:pPr>
    </w:p>
    <w:p w:rsidR="00414EBE" w:rsidRPr="001C56F7" w:rsidRDefault="00414EBE" w:rsidP="00414EBE">
      <w:pPr>
        <w:widowControl w:val="0"/>
        <w:jc w:val="both"/>
        <w:rPr>
          <w:rFonts w:ascii="GHEA Grapalat" w:hAnsi="GHEA Grapalat"/>
        </w:rPr>
      </w:pPr>
    </w:p>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a3"/>
        <w:widowControl w:val="0"/>
        <w:spacing w:after="160" w:line="240" w:lineRule="auto"/>
        <w:ind w:firstLine="0"/>
        <w:jc w:val="center"/>
        <w:rPr>
          <w:rFonts w:ascii="GHEA Grapalat" w:hAnsi="GHEA Grapalat"/>
          <w:b/>
          <w:bCs/>
          <w:iCs/>
        </w:rPr>
      </w:pPr>
    </w:p>
    <w:p w:rsidR="0038400D" w:rsidRPr="001C56F7" w:rsidRDefault="0038400D" w:rsidP="0071286E">
      <w:pPr>
        <w:pStyle w:val="a3"/>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 xml:space="preserve">г., составили настоящий акт о </w:t>
      </w:r>
      <w:proofErr w:type="spellStart"/>
      <w:r w:rsidRPr="001C56F7">
        <w:rPr>
          <w:rFonts w:ascii="GHEA Grapalat" w:hAnsi="GHEA Grapalat"/>
          <w:sz w:val="20"/>
          <w:szCs w:val="20"/>
        </w:rPr>
        <w:t>следующем</w:t>
      </w:r>
      <w:proofErr w:type="gramStart"/>
      <w:r w:rsidRPr="001C56F7">
        <w:rPr>
          <w:rFonts w:ascii="GHEA Grapalat" w:hAnsi="GHEA Grapalat"/>
          <w:sz w:val="20"/>
          <w:szCs w:val="20"/>
        </w:rPr>
        <w:t>:В</w:t>
      </w:r>
      <w:proofErr w:type="spellEnd"/>
      <w:proofErr w:type="gramEnd"/>
      <w:r w:rsidRPr="001C56F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 xml:space="preserve">умма, подлежащая уплате (тыс. </w:t>
            </w:r>
            <w:proofErr w:type="spellStart"/>
            <w:r w:rsidR="0038400D" w:rsidRPr="001C56F7">
              <w:rPr>
                <w:rFonts w:ascii="GHEA Grapalat" w:hAnsi="GHEA Grapalat"/>
                <w:sz w:val="20"/>
                <w:szCs w:val="20"/>
              </w:rPr>
              <w:t>драмов</w:t>
            </w:r>
            <w:proofErr w:type="spellEnd"/>
            <w:r w:rsidR="0038400D" w:rsidRPr="001C56F7">
              <w:rPr>
                <w:rFonts w:ascii="GHEA Grapalat" w:hAnsi="GHEA Grapalat"/>
                <w:sz w:val="20"/>
                <w:szCs w:val="20"/>
              </w:rPr>
              <w:t>)</w:t>
            </w:r>
          </w:p>
        </w:tc>
        <w:tc>
          <w:tcPr>
            <w:tcW w:w="1333"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1C56F7">
        <w:rPr>
          <w:rFonts w:ascii="GHEA Grapalat" w:hAnsi="GHEA Grapalat"/>
          <w:snapToGrid w:val="0"/>
          <w:sz w:val="20"/>
          <w:szCs w:val="20"/>
        </w:rPr>
        <w:t>Акта</w:t>
      </w:r>
      <w:proofErr w:type="gramStart"/>
      <w:r w:rsidRPr="001C56F7">
        <w:rPr>
          <w:rFonts w:ascii="GHEA Grapalat" w:hAnsi="GHEA Grapalat"/>
          <w:snapToGrid w:val="0"/>
          <w:sz w:val="20"/>
          <w:szCs w:val="20"/>
        </w:rPr>
        <w:t>,</w:t>
      </w:r>
      <w:r w:rsidRPr="001C56F7">
        <w:rPr>
          <w:rFonts w:ascii="GHEA Grapalat" w:hAnsi="GHEA Grapalat"/>
          <w:sz w:val="20"/>
          <w:szCs w:val="20"/>
        </w:rPr>
        <w:t>я</w:t>
      </w:r>
      <w:proofErr w:type="gramEnd"/>
      <w:r w:rsidRPr="001C56F7">
        <w:rPr>
          <w:rFonts w:ascii="GHEA Grapalat" w:hAnsi="GHEA Grapalat"/>
          <w:sz w:val="20"/>
          <w:szCs w:val="20"/>
        </w:rPr>
        <w:t>вляются</w:t>
      </w:r>
      <w:proofErr w:type="spellEnd"/>
      <w:r w:rsidRPr="001C56F7">
        <w:rPr>
          <w:rFonts w:ascii="GHEA Grapalat" w:hAnsi="GHEA Grapalat"/>
          <w:sz w:val="20"/>
          <w:szCs w:val="20"/>
        </w:rPr>
        <w:t xml:space="preserve">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 xml:space="preserve">г. </w:t>
      </w:r>
      <w:proofErr w:type="gramStart"/>
      <w:r w:rsidRPr="001C56F7">
        <w:rPr>
          <w:rFonts w:ascii="GHEA Grapalat" w:hAnsi="GHEA Grapalat"/>
          <w:i/>
          <w:sz w:val="20"/>
          <w:szCs w:val="20"/>
        </w:rPr>
        <w:t>между</w:t>
      </w:r>
      <w:proofErr w:type="gramEnd"/>
      <w:r w:rsidRPr="001C56F7">
        <w:rPr>
          <w:rFonts w:ascii="GHEA Grapalat" w:hAnsi="GHEA Grapalat"/>
          <w:i/>
          <w:sz w:val="20"/>
          <w:szCs w:val="20"/>
        </w:rPr>
        <w:t xml:space="preserve">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061" w:rsidRDefault="00352061">
      <w:r>
        <w:separator/>
      </w:r>
    </w:p>
  </w:endnote>
  <w:endnote w:type="continuationSeparator" w:id="0">
    <w:p w:rsidR="00352061" w:rsidRDefault="00352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6F" w:rsidRDefault="00D304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D3046F" w:rsidRPr="00C861E9" w:rsidRDefault="00D3046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E79A1">
          <w:rPr>
            <w:rFonts w:ascii="GHEA Grapalat" w:hAnsi="GHEA Grapalat"/>
            <w:noProof/>
            <w:sz w:val="24"/>
            <w:szCs w:val="24"/>
          </w:rPr>
          <w:t>53</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6F" w:rsidRDefault="00D304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061" w:rsidRDefault="00352061">
      <w:r>
        <w:separator/>
      </w:r>
    </w:p>
  </w:footnote>
  <w:footnote w:type="continuationSeparator" w:id="0">
    <w:p w:rsidR="00352061" w:rsidRDefault="00352061">
      <w:r>
        <w:continuationSeparator/>
      </w:r>
    </w:p>
  </w:footnote>
  <w:footnote w:id="1">
    <w:p w:rsidR="00D3046F" w:rsidRPr="001D1F0F" w:rsidRDefault="00D3046F"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D3046F" w:rsidRPr="001D1F0F" w:rsidRDefault="00D3046F"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3046F" w:rsidRPr="00B10C2A" w:rsidRDefault="00D3046F"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3046F" w:rsidRPr="00B10C2A" w:rsidRDefault="00D3046F"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D3046F" w:rsidRPr="00B10C2A" w:rsidRDefault="00D3046F"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D3046F" w:rsidRPr="00B10C2A" w:rsidRDefault="00D3046F"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D3046F" w:rsidRPr="009E2596" w:rsidRDefault="00D3046F"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D3046F" w:rsidRPr="00BB3286" w:rsidDel="00932115" w:rsidRDefault="00D3046F"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D3046F" w:rsidRPr="00BB3286" w:rsidRDefault="00D3046F"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D3046F" w:rsidRPr="00BB3286" w:rsidRDefault="00D3046F">
      <w:pPr>
        <w:pStyle w:val="af2"/>
        <w:rPr>
          <w:sz w:val="16"/>
          <w:szCs w:val="16"/>
          <w:lang w:val="af-ZA"/>
        </w:rPr>
      </w:pPr>
    </w:p>
  </w:footnote>
  <w:footnote w:id="5">
    <w:p w:rsidR="00D3046F" w:rsidRPr="00BB3286" w:rsidRDefault="00D3046F"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D3046F" w:rsidRPr="00D746CA" w:rsidRDefault="00D3046F"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D3046F" w:rsidRPr="00BC5174" w:rsidRDefault="00D3046F">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D3046F" w:rsidRPr="00D746CA" w:rsidRDefault="00D3046F"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D3046F" w:rsidRPr="008A7430" w:rsidRDefault="00D3046F"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D3046F" w:rsidRPr="00D3436F" w:rsidRDefault="00D3046F">
      <w:pPr>
        <w:pStyle w:val="af2"/>
        <w:rPr>
          <w:lang w:val="es-ES"/>
        </w:rPr>
      </w:pPr>
    </w:p>
  </w:footnote>
  <w:footnote w:id="10">
    <w:p w:rsidR="00D3046F" w:rsidRPr="008842CE" w:rsidRDefault="00D3046F" w:rsidP="003D2FE2">
      <w:pPr>
        <w:pStyle w:val="af2"/>
        <w:jc w:val="both"/>
      </w:pPr>
    </w:p>
  </w:footnote>
  <w:footnote w:id="11">
    <w:p w:rsidR="00D3046F" w:rsidRPr="008842CE" w:rsidRDefault="00D3046F" w:rsidP="000A214C">
      <w:pPr>
        <w:pStyle w:val="af2"/>
        <w:jc w:val="both"/>
      </w:pPr>
    </w:p>
  </w:footnote>
  <w:footnote w:id="12">
    <w:p w:rsidR="00D3046F" w:rsidRPr="00565FC8" w:rsidRDefault="00D3046F"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D3046F" w:rsidRPr="00565FC8" w:rsidRDefault="00D3046F"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3046F" w:rsidRPr="00565FC8" w:rsidRDefault="00D3046F">
      <w:pPr>
        <w:pStyle w:val="af2"/>
        <w:rPr>
          <w:sz w:val="16"/>
          <w:szCs w:val="16"/>
          <w:lang w:val="hy-AM"/>
        </w:rPr>
      </w:pPr>
    </w:p>
  </w:footnote>
  <w:footnote w:id="14">
    <w:p w:rsidR="00D3046F" w:rsidRPr="00565FC8" w:rsidRDefault="00D3046F"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3046F" w:rsidRPr="00E85250" w:rsidRDefault="00D3046F" w:rsidP="00D90640">
      <w:pPr>
        <w:widowControl w:val="0"/>
        <w:spacing w:after="160" w:line="360" w:lineRule="auto"/>
        <w:ind w:firstLine="709"/>
        <w:jc w:val="both"/>
        <w:rPr>
          <w:rFonts w:ascii="GHEA Grapalat" w:hAnsi="GHEA Grapalat"/>
          <w:lang w:val="hy-AM"/>
        </w:rPr>
      </w:pPr>
    </w:p>
    <w:p w:rsidR="00D3046F" w:rsidRPr="00D3436F" w:rsidRDefault="00D3046F">
      <w:pPr>
        <w:pStyle w:val="af2"/>
        <w:rPr>
          <w:lang w:val="hy-AM"/>
        </w:rPr>
      </w:pPr>
    </w:p>
  </w:footnote>
  <w:footnote w:id="15">
    <w:p w:rsidR="00D3046F" w:rsidRPr="00565FC8" w:rsidRDefault="00D3046F"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3046F" w:rsidRPr="00565FC8" w:rsidRDefault="00D3046F"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D3046F" w:rsidRPr="00D3436F" w:rsidRDefault="00D3046F">
      <w:pPr>
        <w:pStyle w:val="af2"/>
        <w:rPr>
          <w:lang w:val="hy-AM"/>
        </w:rPr>
      </w:pPr>
    </w:p>
  </w:footnote>
  <w:footnote w:id="16">
    <w:p w:rsidR="00D3046F" w:rsidRPr="008842CE" w:rsidRDefault="00D3046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3046F" w:rsidRPr="00D3436F" w:rsidRDefault="00D3046F">
      <w:pPr>
        <w:pStyle w:val="af2"/>
        <w:rPr>
          <w:lang w:val="hy-AM"/>
        </w:rPr>
      </w:pPr>
    </w:p>
  </w:footnote>
  <w:footnote w:id="17">
    <w:p w:rsidR="00D3046F" w:rsidRPr="00092AC5" w:rsidRDefault="00D3046F"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D3046F" w:rsidRPr="00092AC5" w:rsidRDefault="00D3046F"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3046F" w:rsidRPr="00D3436F" w:rsidRDefault="00D3046F">
      <w:pPr>
        <w:pStyle w:val="af2"/>
        <w:rPr>
          <w:lang w:val="hy-AM"/>
        </w:rPr>
      </w:pPr>
    </w:p>
  </w:footnote>
  <w:footnote w:id="19">
    <w:p w:rsidR="00D3046F" w:rsidRPr="00092AC5" w:rsidRDefault="00D3046F"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D3046F" w:rsidRPr="00092AC5" w:rsidRDefault="00D3046F"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D3046F" w:rsidRPr="00092AC5" w:rsidRDefault="00D3046F">
      <w:pPr>
        <w:pStyle w:val="af2"/>
        <w:rPr>
          <w:sz w:val="16"/>
          <w:szCs w:val="16"/>
          <w:lang w:val="hy-AM"/>
        </w:rPr>
      </w:pPr>
    </w:p>
  </w:footnote>
  <w:footnote w:id="20">
    <w:p w:rsidR="00D3046F" w:rsidRPr="001E65D1" w:rsidRDefault="00D3046F" w:rsidP="008842CE">
      <w:pPr>
        <w:pStyle w:val="af2"/>
        <w:widowControl w:val="0"/>
        <w:jc w:val="both"/>
        <w:rPr>
          <w:rFonts w:ascii="GHEA Grapalat" w:hAnsi="GHEA Grapalat"/>
          <w:i/>
          <w:sz w:val="16"/>
          <w:szCs w:val="16"/>
        </w:rPr>
      </w:pPr>
    </w:p>
  </w:footnote>
  <w:footnote w:id="21">
    <w:p w:rsidR="00D3046F" w:rsidRPr="008A7430" w:rsidRDefault="00D3046F" w:rsidP="00B64ECA">
      <w:pPr>
        <w:pStyle w:val="af2"/>
        <w:widowControl w:val="0"/>
        <w:jc w:val="both"/>
        <w:rPr>
          <w:rFonts w:ascii="GHEA Grapalat" w:hAnsi="GHEA Grapalat"/>
          <w:i/>
          <w:sz w:val="16"/>
          <w:szCs w:val="16"/>
        </w:rPr>
      </w:pPr>
    </w:p>
  </w:footnote>
  <w:footnote w:id="22">
    <w:p w:rsidR="00D3046F" w:rsidRPr="008A7430" w:rsidRDefault="00D3046F" w:rsidP="008842CE">
      <w:pPr>
        <w:pStyle w:val="af2"/>
        <w:widowControl w:val="0"/>
        <w:jc w:val="both"/>
        <w:rPr>
          <w:rFonts w:ascii="GHEA Grapalat" w:hAnsi="GHEA Grapalat"/>
          <w:i/>
          <w:sz w:val="16"/>
          <w:szCs w:val="16"/>
        </w:rPr>
      </w:pPr>
    </w:p>
  </w:footnote>
  <w:footnote w:id="23">
    <w:p w:rsidR="00D3046F" w:rsidRPr="00414EBE" w:rsidRDefault="00D3046F"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D3046F" w:rsidRPr="00414EBE" w:rsidRDefault="00D3046F"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6F" w:rsidRDefault="00D3046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6F" w:rsidRDefault="00D3046F">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46F" w:rsidRDefault="00D3046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39D"/>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154"/>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B4B"/>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26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A9A"/>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0BA"/>
    <w:rsid w:val="00327436"/>
    <w:rsid w:val="0033253D"/>
    <w:rsid w:val="00333314"/>
    <w:rsid w:val="00333B85"/>
    <w:rsid w:val="00334564"/>
    <w:rsid w:val="003347CE"/>
    <w:rsid w:val="0033571F"/>
    <w:rsid w:val="00335C2A"/>
    <w:rsid w:val="00335DAA"/>
    <w:rsid w:val="00336709"/>
    <w:rsid w:val="00336ACC"/>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061"/>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4B"/>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6DFC"/>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32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35A"/>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A43"/>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9CF"/>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6"/>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90F"/>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3E4"/>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21"/>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4673"/>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1F03"/>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6F"/>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BB5"/>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9A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B90"/>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3094"/>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6358048">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secretariat@minfin.am" TargetMode="External"/><Relationship Id="rId4" Type="http://schemas.microsoft.com/office/2007/relationships/stylesWithEffects" Target="stylesWithEffects.xml"/><Relationship Id="rId9" Type="http://schemas.openxmlformats.org/officeDocument/2006/relationships/hyperlink" Target="mailto:lanjazat100@mail.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FD814-C3E3-4AA1-BB93-EB365451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1</Pages>
  <Words>18848</Words>
  <Characters>107439</Characters>
  <Application>Microsoft Office Word</Application>
  <DocSecurity>0</DocSecurity>
  <Lines>895</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704</cp:revision>
  <cp:lastPrinted>2018-02-16T07:12:00Z</cp:lastPrinted>
  <dcterms:created xsi:type="dcterms:W3CDTF">2019-10-28T07:04:00Z</dcterms:created>
  <dcterms:modified xsi:type="dcterms:W3CDTF">2020-01-09T15:14:00Z</dcterms:modified>
</cp:coreProperties>
</file>